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Title_2"/>
    <w:p w14:paraId="4F28F359" w14:textId="400D1DBB" w:rsidR="008354EB" w:rsidRPr="00DB5A5E" w:rsidRDefault="00A20216" w:rsidP="00070EC5">
      <w:pPr>
        <w:pStyle w:val="BodyText"/>
        <w:rPr>
          <w:color w:val="FFFFFF" w:themeColor="background1"/>
        </w:rPr>
      </w:pPr>
      <w:r w:rsidRPr="00DB5A5E">
        <w:rPr>
          <w:noProof/>
        </w:rPr>
        <mc:AlternateContent>
          <mc:Choice Requires="wps">
            <w:drawing>
              <wp:anchor distT="45720" distB="45720" distL="114300" distR="114300" simplePos="0" relativeHeight="251658240" behindDoc="0" locked="0" layoutInCell="1" allowOverlap="1" wp14:anchorId="76327573" wp14:editId="0526553D">
                <wp:simplePos x="0" y="0"/>
                <wp:positionH relativeFrom="margin">
                  <wp:posOffset>-437515</wp:posOffset>
                </wp:positionH>
                <wp:positionV relativeFrom="paragraph">
                  <wp:posOffset>1905</wp:posOffset>
                </wp:positionV>
                <wp:extent cx="6876415" cy="1879600"/>
                <wp:effectExtent l="0" t="0" r="635" b="635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6415" cy="1879600"/>
                        </a:xfrm>
                        <a:prstGeom prst="rect">
                          <a:avLst/>
                        </a:prstGeom>
                        <a:solidFill>
                          <a:srgbClr val="DADFF6"/>
                        </a:solidFill>
                        <a:ln w="9525">
                          <a:noFill/>
                          <a:miter lim="800000"/>
                          <a:headEnd/>
                          <a:tailEnd/>
                        </a:ln>
                      </wps:spPr>
                      <wps:txbx>
                        <w:txbxContent>
                          <w:p w14:paraId="7C869621" w14:textId="77777777" w:rsidR="009B7DCC" w:rsidRPr="00DB5A5E" w:rsidRDefault="009B7DCC" w:rsidP="009B7DCC">
                            <w:pPr>
                              <w:pStyle w:val="Titleofthepaper"/>
                              <w:rPr>
                                <w:noProof w:val="0"/>
                                <w:color w:val="FFFFFF" w:themeColor="background1"/>
                                <w:lang w:val="en-GB"/>
                              </w:rPr>
                            </w:pPr>
                          </w:p>
                          <w:p w14:paraId="51442402" w14:textId="77777777" w:rsidR="00336347" w:rsidRPr="00070EC5" w:rsidRDefault="00336347" w:rsidP="00AE4444">
                            <w:pPr>
                              <w:pStyle w:val="Documentname"/>
                              <w:tabs>
                                <w:tab w:val="left" w:pos="6804"/>
                              </w:tabs>
                              <w:spacing w:line="216" w:lineRule="auto"/>
                              <w:ind w:left="284" w:right="3272"/>
                              <w:rPr>
                                <w:b/>
                                <w:bCs/>
                                <w:color w:val="FFFFFF" w:themeColor="background1"/>
                                <w:sz w:val="80"/>
                                <w:szCs w:val="80"/>
                              </w:rPr>
                            </w:pPr>
                          </w:p>
                          <w:p w14:paraId="6983F6D3" w14:textId="3BF3EA3E" w:rsidR="003B62A1" w:rsidRPr="005D17E2" w:rsidRDefault="001F0041" w:rsidP="001F0041">
                            <w:pPr>
                              <w:pStyle w:val="Documentname"/>
                              <w:tabs>
                                <w:tab w:val="left" w:pos="6804"/>
                              </w:tabs>
                              <w:spacing w:line="216" w:lineRule="auto"/>
                              <w:ind w:left="284" w:right="160"/>
                              <w:rPr>
                                <w:b/>
                                <w:bCs/>
                                <w:color w:val="FFFFFF" w:themeColor="background1"/>
                                <w:sz w:val="56"/>
                                <w:szCs w:val="56"/>
                              </w:rPr>
                            </w:pPr>
                            <w:r>
                              <w:rPr>
                                <w:b/>
                                <w:bCs/>
                                <w:color w:val="FFFFFF" w:themeColor="background1"/>
                                <w:sz w:val="56"/>
                                <w:szCs w:val="56"/>
                              </w:rPr>
                              <w:t>ial</w:t>
                            </w:r>
                            <w:r w:rsidR="0061509A">
                              <w:rPr>
                                <w:b/>
                                <w:bCs/>
                                <w:color w:val="FFFFFF" w:themeColor="background1"/>
                                <w:sz w:val="56"/>
                                <w:szCs w:val="56"/>
                              </w:rPr>
                              <w:t>A</w:t>
                            </w:r>
                            <w:r w:rsidR="00771E78" w:rsidRPr="00771E78">
                              <w:rPr>
                                <w:b/>
                                <w:bCs/>
                                <w:color w:val="FFFFFF" w:themeColor="background1"/>
                                <w:sz w:val="56"/>
                                <w:szCs w:val="56"/>
                              </w:rPr>
                              <w:t xml:space="preserve"> </w:t>
                            </w:r>
                            <w:bookmarkStart w:id="1" w:name="_Hlk196323309"/>
                            <w:r w:rsidR="00F74388">
                              <w:rPr>
                                <w:b/>
                                <w:bCs/>
                                <w:color w:val="FFFFFF" w:themeColor="background1"/>
                                <w:sz w:val="56"/>
                                <w:szCs w:val="56"/>
                              </w:rPr>
                              <w:t>Technical service</w:t>
                            </w:r>
                            <w:r w:rsidR="005E4AA7">
                              <w:rPr>
                                <w:b/>
                                <w:bCs/>
                                <w:color w:val="FFFFFF" w:themeColor="background1"/>
                                <w:sz w:val="56"/>
                                <w:szCs w:val="56"/>
                              </w:rPr>
                              <w:t xml:space="preserve"> </w:t>
                            </w:r>
                          </w:p>
                          <w:bookmarkEnd w:id="1"/>
                          <w:p w14:paraId="24FC6C52" w14:textId="77777777" w:rsidR="00F43DB4" w:rsidRPr="00DB5A5E" w:rsidRDefault="00F43DB4" w:rsidP="00F43DB4">
                            <w:pPr>
                              <w:pStyle w:val="Documentname"/>
                              <w:spacing w:before="240" w:line="216" w:lineRule="auto"/>
                              <w:ind w:left="284" w:right="3731"/>
                              <w:rPr>
                                <w:b/>
                                <w:bCs/>
                                <w:color w:val="FFFFFF" w:themeColor="background1"/>
                                <w:sz w:val="56"/>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27573" id="_x0000_t202" coordsize="21600,21600" o:spt="202" path="m,l,21600r21600,l21600,xe">
                <v:stroke joinstyle="miter"/>
                <v:path gradientshapeok="t" o:connecttype="rect"/>
              </v:shapetype>
              <v:shape id="Text Box 217" o:spid="_x0000_s1026" type="#_x0000_t202" style="position:absolute;left:0;text-align:left;margin-left:-34.45pt;margin-top:.15pt;width:541.45pt;height:14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" fillcolor="#dadff6" stroked="f">
                <v:textbox>
                  <w:txbxContent>
                    <w:p w14:paraId="7C869621" w14:textId="77777777" w:rsidR="009B7DCC" w:rsidRPr="00DB5A5E" w:rsidRDefault="009B7DCC" w:rsidP="009B7DCC">
                      <w:pPr>
                        <w:pStyle w:val="Titleofthepaper"/>
                        <w:rPr>
                          <w:noProof w:val="0"/>
                          <w:color w:val="FFFFFF" w:themeColor="background1"/>
                          <w:lang w:val="en-GB"/>
                        </w:rPr>
                      </w:pPr>
                    </w:p>
                    <w:p w14:paraId="51442402" w14:textId="77777777" w:rsidR="00336347" w:rsidRPr="00070EC5" w:rsidRDefault="00336347" w:rsidP="00AE4444">
                      <w:pPr>
                        <w:pStyle w:val="Documentname"/>
                        <w:tabs>
                          <w:tab w:val="left" w:pos="6804"/>
                        </w:tabs>
                        <w:spacing w:line="216" w:lineRule="auto"/>
                        <w:ind w:left="284" w:right="3272"/>
                        <w:rPr>
                          <w:b/>
                          <w:bCs/>
                          <w:color w:val="FFFFFF" w:themeColor="background1"/>
                          <w:sz w:val="80"/>
                          <w:szCs w:val="80"/>
                        </w:rPr>
                      </w:pPr>
                    </w:p>
                    <w:p w14:paraId="6983F6D3" w14:textId="3BF3EA3E" w:rsidR="003B62A1" w:rsidRPr="005D17E2" w:rsidRDefault="001F0041" w:rsidP="001F0041">
                      <w:pPr>
                        <w:pStyle w:val="Documentname"/>
                        <w:tabs>
                          <w:tab w:val="left" w:pos="6804"/>
                        </w:tabs>
                        <w:spacing w:line="216" w:lineRule="auto"/>
                        <w:ind w:left="284" w:right="160"/>
                        <w:rPr>
                          <w:b/>
                          <w:bCs/>
                          <w:color w:val="FFFFFF" w:themeColor="background1"/>
                          <w:sz w:val="56"/>
                          <w:szCs w:val="56"/>
                        </w:rPr>
                      </w:pPr>
                      <w:r>
                        <w:rPr>
                          <w:b/>
                          <w:bCs/>
                          <w:color w:val="FFFFFF" w:themeColor="background1"/>
                          <w:sz w:val="56"/>
                          <w:szCs w:val="56"/>
                        </w:rPr>
                        <w:t>ial</w:t>
                      </w:r>
                      <w:r w:rsidR="0061509A">
                        <w:rPr>
                          <w:b/>
                          <w:bCs/>
                          <w:color w:val="FFFFFF" w:themeColor="background1"/>
                          <w:sz w:val="56"/>
                          <w:szCs w:val="56"/>
                        </w:rPr>
                        <w:t>A</w:t>
                      </w:r>
                      <w:r w:rsidR="00771E78" w:rsidRPr="00771E78">
                        <w:rPr>
                          <w:b/>
                          <w:bCs/>
                          <w:color w:val="FFFFFF" w:themeColor="background1"/>
                          <w:sz w:val="56"/>
                          <w:szCs w:val="56"/>
                        </w:rPr>
                        <w:t xml:space="preserve"> </w:t>
                      </w:r>
                      <w:bookmarkStart w:id="2" w:name="_Hlk196323309"/>
                      <w:r w:rsidR="00F74388">
                        <w:rPr>
                          <w:b/>
                          <w:bCs/>
                          <w:color w:val="FFFFFF" w:themeColor="background1"/>
                          <w:sz w:val="56"/>
                          <w:szCs w:val="56"/>
                        </w:rPr>
                        <w:t>Technical service</w:t>
                      </w:r>
                      <w:r w:rsidR="005E4AA7">
                        <w:rPr>
                          <w:b/>
                          <w:bCs/>
                          <w:color w:val="FFFFFF" w:themeColor="background1"/>
                          <w:sz w:val="56"/>
                          <w:szCs w:val="56"/>
                        </w:rPr>
                        <w:t xml:space="preserve"> </w:t>
                      </w:r>
                    </w:p>
                    <w:bookmarkEnd w:id="2"/>
                    <w:p w14:paraId="24FC6C52" w14:textId="77777777" w:rsidR="00F43DB4" w:rsidRPr="00DB5A5E" w:rsidRDefault="00F43DB4" w:rsidP="00F43DB4">
                      <w:pPr>
                        <w:pStyle w:val="Documentname"/>
                        <w:spacing w:before="240" w:line="216" w:lineRule="auto"/>
                        <w:ind w:left="284" w:right="3731"/>
                        <w:rPr>
                          <w:b/>
                          <w:bCs/>
                          <w:color w:val="FFFFFF" w:themeColor="background1"/>
                          <w:sz w:val="56"/>
                          <w:szCs w:val="56"/>
                        </w:rPr>
                      </w:pPr>
                    </w:p>
                  </w:txbxContent>
                </v:textbox>
                <w10:wrap type="square" anchorx="margin"/>
              </v:shape>
            </w:pict>
          </mc:Fallback>
        </mc:AlternateContent>
      </w:r>
    </w:p>
    <w:p w14:paraId="450D5819" w14:textId="77777777" w:rsidR="00A649B1" w:rsidRDefault="00A649B1" w:rsidP="00C861E3">
      <w:pPr>
        <w:pStyle w:val="Documentname"/>
        <w:ind w:left="-284" w:right="107"/>
        <w:rPr>
          <w:rFonts w:eastAsiaTheme="minorEastAsia"/>
          <w:sz w:val="44"/>
          <w:szCs w:val="44"/>
          <w:lang w:eastAsia="ko-KR"/>
        </w:rPr>
      </w:pPr>
    </w:p>
    <w:p w14:paraId="4F35782D" w14:textId="01CD7BF6" w:rsidR="00A649B1" w:rsidRDefault="00A649B1" w:rsidP="00C861E3">
      <w:pPr>
        <w:pStyle w:val="Documentname"/>
        <w:ind w:left="-284" w:right="107"/>
        <w:rPr>
          <w:rFonts w:eastAsiaTheme="minorEastAsia"/>
          <w:sz w:val="44"/>
          <w:szCs w:val="44"/>
          <w:lang w:eastAsia="ko-KR"/>
        </w:rPr>
      </w:pPr>
      <w:r>
        <w:rPr>
          <w:rFonts w:eastAsiaTheme="minorEastAsia" w:hint="eastAsia"/>
          <w:sz w:val="44"/>
          <w:szCs w:val="44"/>
          <w:lang w:eastAsia="ko-KR"/>
        </w:rPr>
        <w:t>SS</w:t>
      </w:r>
      <w:r w:rsidR="00C25D8E">
        <w:rPr>
          <w:rFonts w:eastAsiaTheme="minorEastAsia"/>
          <w:sz w:val="44"/>
          <w:szCs w:val="44"/>
          <w:lang w:eastAsia="ko-KR"/>
        </w:rPr>
        <w:t>XXXX</w:t>
      </w:r>
    </w:p>
    <w:p w14:paraId="53DBD2D0" w14:textId="24C5BB13" w:rsidR="0061434B" w:rsidRPr="000039FC" w:rsidRDefault="00771E78" w:rsidP="00C861E3">
      <w:pPr>
        <w:pStyle w:val="Documentname"/>
        <w:ind w:left="-284" w:right="107"/>
      </w:pPr>
      <w:r w:rsidRPr="00771E78">
        <w:rPr>
          <w:sz w:val="44"/>
          <w:szCs w:val="44"/>
        </w:rPr>
        <w:t>S</w:t>
      </w:r>
      <w:r w:rsidR="004C5AEB">
        <w:rPr>
          <w:sz w:val="44"/>
          <w:szCs w:val="44"/>
        </w:rPr>
        <w:t>ervice Specification for</w:t>
      </w:r>
      <w:r w:rsidRPr="00771E78">
        <w:rPr>
          <w:sz w:val="44"/>
          <w:szCs w:val="44"/>
        </w:rPr>
        <w:t xml:space="preserve"> </w:t>
      </w:r>
      <w:r w:rsidR="00B75E3D" w:rsidRPr="00B75E3D">
        <w:rPr>
          <w:sz w:val="44"/>
          <w:szCs w:val="44"/>
        </w:rPr>
        <w:t xml:space="preserve">VTS </w:t>
      </w:r>
      <w:r w:rsidR="00C25D8E">
        <w:rPr>
          <w:sz w:val="44"/>
          <w:szCs w:val="44"/>
        </w:rPr>
        <w:t>Information Service</w:t>
      </w:r>
    </w:p>
    <w:p w14:paraId="559BF002" w14:textId="058FF1D5" w:rsidR="0061434B" w:rsidRPr="000039FC" w:rsidRDefault="0061434B" w:rsidP="00BD71CD"/>
    <w:p w14:paraId="0EEBB298" w14:textId="056AA8FD" w:rsidR="00AE2802" w:rsidRPr="000039FC" w:rsidRDefault="00AE2802" w:rsidP="00BD71CD"/>
    <w:p w14:paraId="44461F53" w14:textId="5FA49F52" w:rsidR="00AE2802" w:rsidRPr="00DB5A5E" w:rsidRDefault="00AE2802" w:rsidP="00BD71CD">
      <w:pPr>
        <w:rPr>
          <w:b/>
          <w:bCs/>
        </w:rPr>
      </w:pPr>
    </w:p>
    <w:p w14:paraId="364C27E3" w14:textId="135F848F" w:rsidR="00AE2802" w:rsidRPr="00DB5A5E" w:rsidRDefault="00AE2802" w:rsidP="00BD71CD">
      <w:pPr>
        <w:rPr>
          <w:b/>
          <w:bCs/>
        </w:rPr>
      </w:pPr>
    </w:p>
    <w:p w14:paraId="63190D79" w14:textId="143870F5" w:rsidR="00AE2802" w:rsidRPr="00DB5A5E" w:rsidRDefault="00AE2802" w:rsidP="00BD71CD">
      <w:pPr>
        <w:rPr>
          <w:b/>
          <w:bCs/>
        </w:rPr>
      </w:pPr>
    </w:p>
    <w:p w14:paraId="41C36E8B" w14:textId="286B5315" w:rsidR="00BD2777" w:rsidRPr="00DB5A5E" w:rsidRDefault="00BD2777" w:rsidP="00BD71CD">
      <w:pPr>
        <w:rPr>
          <w:b/>
          <w:bCs/>
        </w:rPr>
      </w:pPr>
    </w:p>
    <w:p w14:paraId="145A5743" w14:textId="77777777" w:rsidR="00670F17" w:rsidRDefault="00670F17" w:rsidP="00BD71CD">
      <w:pPr>
        <w:rPr>
          <w:b/>
          <w:bCs/>
        </w:rPr>
      </w:pPr>
    </w:p>
    <w:p w14:paraId="76479E26" w14:textId="5EDEFECC" w:rsidR="00670F17" w:rsidRDefault="00670F17" w:rsidP="00BD71CD">
      <w:pPr>
        <w:rPr>
          <w:b/>
          <w:bCs/>
        </w:rPr>
      </w:pPr>
    </w:p>
    <w:p w14:paraId="22568703" w14:textId="7C97A17E" w:rsidR="00BD71CD" w:rsidRDefault="00BD71CD" w:rsidP="00BD71CD">
      <w:pPr>
        <w:rPr>
          <w:b/>
          <w:bCs/>
        </w:rPr>
      </w:pPr>
    </w:p>
    <w:p w14:paraId="1EAA049B" w14:textId="77777777" w:rsidR="00BD71CD" w:rsidRDefault="00BD71CD" w:rsidP="00BD71CD">
      <w:pPr>
        <w:rPr>
          <w:b/>
          <w:bCs/>
        </w:rPr>
      </w:pPr>
    </w:p>
    <w:p w14:paraId="65B6B590" w14:textId="77777777" w:rsidR="00BD71CD" w:rsidRDefault="00BD71CD" w:rsidP="00BD71CD">
      <w:pPr>
        <w:rPr>
          <w:b/>
          <w:bCs/>
        </w:rPr>
      </w:pPr>
    </w:p>
    <w:p w14:paraId="601A2486" w14:textId="77777777" w:rsidR="00BD71CD" w:rsidRDefault="00BD71CD" w:rsidP="00BD71CD">
      <w:pPr>
        <w:rPr>
          <w:b/>
          <w:bCs/>
        </w:rPr>
      </w:pPr>
    </w:p>
    <w:p w14:paraId="7B14857B" w14:textId="77777777" w:rsidR="00BD71CD" w:rsidRDefault="00BD71CD" w:rsidP="00BD71CD">
      <w:pPr>
        <w:rPr>
          <w:b/>
          <w:bCs/>
        </w:rPr>
      </w:pPr>
    </w:p>
    <w:p w14:paraId="20A36299" w14:textId="77777777" w:rsidR="00BD71CD" w:rsidRDefault="00BD71CD" w:rsidP="00BD71CD">
      <w:pPr>
        <w:rPr>
          <w:b/>
          <w:bCs/>
        </w:rPr>
      </w:pPr>
    </w:p>
    <w:p w14:paraId="21AA7C0B" w14:textId="77777777" w:rsidR="00BD71CD" w:rsidRDefault="00BD71CD" w:rsidP="00BD71CD">
      <w:pPr>
        <w:rPr>
          <w:b/>
          <w:bCs/>
        </w:rPr>
      </w:pPr>
    </w:p>
    <w:p w14:paraId="610C8377" w14:textId="77777777" w:rsidR="00BD71CD" w:rsidRDefault="00BD71CD" w:rsidP="00BD71CD">
      <w:pPr>
        <w:rPr>
          <w:b/>
          <w:bCs/>
        </w:rPr>
      </w:pPr>
    </w:p>
    <w:p w14:paraId="42961C2F" w14:textId="77777777" w:rsidR="00BD71CD" w:rsidRDefault="00BD71CD" w:rsidP="00BD71CD">
      <w:pPr>
        <w:rPr>
          <w:b/>
          <w:bCs/>
        </w:rPr>
      </w:pPr>
    </w:p>
    <w:p w14:paraId="619EEBA3" w14:textId="77777777" w:rsidR="00BD71CD" w:rsidRDefault="00BD71CD" w:rsidP="00BD71CD">
      <w:pPr>
        <w:rPr>
          <w:b/>
          <w:bCs/>
        </w:rPr>
      </w:pPr>
    </w:p>
    <w:p w14:paraId="39BE5F2E" w14:textId="77777777" w:rsidR="00BD71CD" w:rsidRDefault="00BD71CD" w:rsidP="00BD71CD">
      <w:pPr>
        <w:rPr>
          <w:b/>
          <w:bCs/>
        </w:rPr>
      </w:pPr>
    </w:p>
    <w:p w14:paraId="0174902F" w14:textId="09755B98" w:rsidR="00BD2777" w:rsidRPr="00DB5A5E" w:rsidRDefault="00F245F2" w:rsidP="00BD71CD">
      <w:pPr>
        <w:rPr>
          <w:b/>
          <w:bCs/>
        </w:rPr>
      </w:pPr>
      <w:r w:rsidRPr="00DB5A5E">
        <w:rPr>
          <w:noProof/>
          <w:lang w:eastAsia="da-DK"/>
        </w:rPr>
        <w:drawing>
          <wp:anchor distT="0" distB="0" distL="114300" distR="114300" simplePos="0" relativeHeight="251658241" behindDoc="0" locked="0" layoutInCell="1" allowOverlap="1" wp14:anchorId="2BCBF109" wp14:editId="64C8C32D">
            <wp:simplePos x="0" y="0"/>
            <wp:positionH relativeFrom="margin">
              <wp:align>right</wp:align>
            </wp:positionH>
            <wp:positionV relativeFrom="paragraph">
              <wp:posOffset>3460395</wp:posOffset>
            </wp:positionV>
            <wp:extent cx="648335" cy="633095"/>
            <wp:effectExtent l="0" t="0" r="0" b="0"/>
            <wp:wrapNone/>
            <wp:docPr id="628" name="Picture 628" descr="P8#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Picture 628" descr="P8#y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335" cy="63309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7DAC25B6" w14:textId="6B8310F3" w:rsidR="00B040F4" w:rsidRPr="00BD3E55" w:rsidRDefault="00B040F4" w:rsidP="00B040F4">
      <w:pPr>
        <w:pStyle w:val="Editionnumber"/>
        <w:spacing w:line="276" w:lineRule="auto"/>
        <w:rPr>
          <w:rFonts w:ascii="Calibri" w:eastAsiaTheme="minorEastAsia" w:hAnsi="Calibri" w:cs="Calibri"/>
          <w:color w:val="1F4E79" w:themeColor="accent5" w:themeShade="80"/>
          <w:lang w:eastAsia="ko-KR"/>
        </w:rPr>
      </w:pPr>
      <w:r w:rsidRPr="00534C19">
        <w:rPr>
          <w:rFonts w:ascii="Calibri" w:hAnsi="Calibri" w:cs="Calibri"/>
          <w:color w:val="1F4E79" w:themeColor="accent5" w:themeShade="80"/>
        </w:rPr>
        <w:t xml:space="preserve">Edition </w:t>
      </w:r>
      <w:r w:rsidR="00C25D8E">
        <w:rPr>
          <w:rFonts w:ascii="Calibri" w:hAnsi="Calibri" w:cs="Calibri"/>
          <w:color w:val="1F4E79" w:themeColor="accent5" w:themeShade="80"/>
        </w:rPr>
        <w:t>0.1</w:t>
      </w:r>
    </w:p>
    <w:p w14:paraId="502F9F7E" w14:textId="538A81E5" w:rsidR="00B040F4" w:rsidRPr="00534C19" w:rsidRDefault="00404427" w:rsidP="00B040F4">
      <w:pPr>
        <w:pStyle w:val="Documentdate"/>
        <w:spacing w:line="276" w:lineRule="auto"/>
        <w:rPr>
          <w:rFonts w:ascii="Calibri" w:eastAsia="Batang" w:hAnsi="Calibri" w:cs="Calibri"/>
          <w:color w:val="1F4E79" w:themeColor="accent5" w:themeShade="80"/>
          <w:lang w:eastAsia="ko-KR"/>
        </w:rPr>
      </w:pPr>
      <w:r>
        <w:rPr>
          <w:rFonts w:ascii="Calibri" w:eastAsia="Batang" w:hAnsi="Calibri" w:cs="Calibri"/>
          <w:color w:val="1F4E79" w:themeColor="accent5" w:themeShade="80"/>
          <w:lang w:eastAsia="ko-KR"/>
        </w:rPr>
        <w:t>August</w:t>
      </w:r>
      <w:r w:rsidR="00B040F4" w:rsidRPr="00534C19">
        <w:rPr>
          <w:rFonts w:ascii="Calibri" w:eastAsia="Batang" w:hAnsi="Calibri" w:cs="Calibri" w:hint="eastAsia"/>
          <w:color w:val="1F4E79" w:themeColor="accent5" w:themeShade="80"/>
          <w:lang w:eastAsia="ko-KR"/>
        </w:rPr>
        <w:t xml:space="preserve"> </w:t>
      </w:r>
      <w:r w:rsidR="00B040F4" w:rsidRPr="00534C19">
        <w:rPr>
          <w:rFonts w:ascii="Calibri" w:eastAsia="Batang" w:hAnsi="Calibri" w:cs="Calibri"/>
          <w:color w:val="1F4E79" w:themeColor="accent5" w:themeShade="80"/>
          <w:lang w:eastAsia="ko-KR"/>
        </w:rPr>
        <w:t>202</w:t>
      </w:r>
      <w:r w:rsidR="00BD3E55">
        <w:rPr>
          <w:rFonts w:ascii="Calibri" w:eastAsia="Batang" w:hAnsi="Calibri" w:cs="Calibri" w:hint="eastAsia"/>
          <w:color w:val="1F4E79" w:themeColor="accent5" w:themeShade="80"/>
          <w:lang w:eastAsia="ko-KR"/>
        </w:rPr>
        <w:t>5</w:t>
      </w:r>
    </w:p>
    <w:p w14:paraId="150C2918" w14:textId="77777777" w:rsidR="00BD3E55" w:rsidRDefault="00BD3E55" w:rsidP="00B040F4">
      <w:pPr>
        <w:rPr>
          <w:rFonts w:eastAsiaTheme="minorEastAsia"/>
          <w:b/>
          <w:bCs/>
          <w:color w:val="1F4E79" w:themeColor="accent5" w:themeShade="80"/>
          <w:lang w:eastAsia="ko-KR"/>
        </w:rPr>
      </w:pPr>
    </w:p>
    <w:p w14:paraId="6C1708FA" w14:textId="376194C6" w:rsidR="00B040F4" w:rsidRPr="00EB5E1B" w:rsidRDefault="00751C1E" w:rsidP="00B040F4">
      <w:pPr>
        <w:rPr>
          <w:rFonts w:ascii="Calibri" w:hAnsi="Calibri" w:cs="Calibri"/>
          <w:b/>
          <w:bCs/>
          <w:color w:val="1F4E79" w:themeColor="accent5" w:themeShade="80"/>
        </w:rPr>
      </w:pPr>
      <w:proofErr w:type="gramStart"/>
      <w:r w:rsidRPr="00751C1E">
        <w:rPr>
          <w:b/>
          <w:bCs/>
          <w:color w:val="1F4E79" w:themeColor="accent5" w:themeShade="80"/>
        </w:rPr>
        <w:t>urn:mrn</w:t>
      </w:r>
      <w:proofErr w:type="gramEnd"/>
      <w:r w:rsidRPr="00751C1E">
        <w:rPr>
          <w:b/>
          <w:bCs/>
          <w:color w:val="1F4E79" w:themeColor="accent5" w:themeShade="80"/>
        </w:rPr>
        <w:t>:iala:techsvc:ss</w:t>
      </w:r>
      <w:r w:rsidR="00C25D8E">
        <w:rPr>
          <w:rFonts w:eastAsiaTheme="minorEastAsia"/>
          <w:b/>
          <w:bCs/>
          <w:color w:val="1F4E79" w:themeColor="accent5" w:themeShade="80"/>
          <w:lang w:eastAsia="ko-KR"/>
        </w:rPr>
        <w:t>XXXX</w:t>
      </w:r>
      <w:r w:rsidRPr="00751C1E">
        <w:rPr>
          <w:b/>
          <w:bCs/>
          <w:color w:val="1F4E79" w:themeColor="accent5" w:themeShade="80"/>
        </w:rPr>
        <w:t>:</w:t>
      </w:r>
      <w:r w:rsidR="00C25D8E">
        <w:rPr>
          <w:b/>
          <w:bCs/>
          <w:color w:val="1F4E79" w:themeColor="accent5" w:themeShade="80"/>
        </w:rPr>
        <w:t>0.1</w:t>
      </w:r>
    </w:p>
    <w:p w14:paraId="6B480589" w14:textId="77777777" w:rsidR="00940727" w:rsidRDefault="00940727">
      <w:pPr>
        <w:jc w:val="left"/>
        <w:rPr>
          <w:b/>
          <w:bCs/>
        </w:rPr>
        <w:sectPr w:rsidR="00940727" w:rsidSect="00B37D7D">
          <w:headerReference w:type="even" r:id="rId12"/>
          <w:headerReference w:type="default" r:id="rId13"/>
          <w:footerReference w:type="default" r:id="rId14"/>
          <w:headerReference w:type="first" r:id="rId15"/>
          <w:footerReference w:type="first" r:id="rId16"/>
          <w:pgSz w:w="11906" w:h="16838" w:code="9"/>
          <w:pgMar w:top="2468" w:right="1080" w:bottom="1440" w:left="1080" w:header="454" w:footer="605" w:gutter="0"/>
          <w:cols w:space="720"/>
          <w:titlePg/>
          <w:docGrid w:linePitch="326"/>
        </w:sect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6095"/>
        <w:gridCol w:w="1843"/>
      </w:tblGrid>
      <w:tr w:rsidR="001663F4" w:rsidRPr="00EA10F3" w14:paraId="2C720AFC" w14:textId="77777777" w:rsidTr="001663F4">
        <w:tc>
          <w:tcPr>
            <w:tcW w:w="1980" w:type="dxa"/>
          </w:tcPr>
          <w:p w14:paraId="0832B2A4" w14:textId="77777777" w:rsidR="001663F4" w:rsidRPr="001663F4" w:rsidRDefault="001663F4" w:rsidP="00C53E29">
            <w:pPr>
              <w:pStyle w:val="Tableheading"/>
              <w:jc w:val="both"/>
              <w:rPr>
                <w:b/>
                <w:bCs/>
                <w:i w:val="0"/>
                <w:iCs/>
                <w:color w:val="00558C"/>
                <w:lang w:val="en-GB"/>
              </w:rPr>
            </w:pPr>
            <w:r w:rsidRPr="001663F4">
              <w:rPr>
                <w:b/>
                <w:bCs/>
                <w:i w:val="0"/>
                <w:iCs/>
                <w:color w:val="00558C"/>
                <w:lang w:val="en-GB"/>
              </w:rPr>
              <w:lastRenderedPageBreak/>
              <w:t>Date</w:t>
            </w:r>
          </w:p>
        </w:tc>
        <w:tc>
          <w:tcPr>
            <w:tcW w:w="6095" w:type="dxa"/>
          </w:tcPr>
          <w:p w14:paraId="1BFBE345" w14:textId="77777777" w:rsidR="001663F4" w:rsidRPr="001663F4" w:rsidRDefault="001663F4" w:rsidP="00C53E29">
            <w:pPr>
              <w:pStyle w:val="Tableheading"/>
              <w:rPr>
                <w:b/>
                <w:bCs/>
                <w:i w:val="0"/>
                <w:iCs/>
                <w:color w:val="00558C"/>
                <w:lang w:val="en-GB"/>
              </w:rPr>
            </w:pPr>
            <w:r w:rsidRPr="001663F4">
              <w:rPr>
                <w:b/>
                <w:bCs/>
                <w:i w:val="0"/>
                <w:iCs/>
                <w:color w:val="00558C"/>
                <w:lang w:val="en-GB"/>
              </w:rPr>
              <w:t>Details</w:t>
            </w:r>
          </w:p>
        </w:tc>
        <w:tc>
          <w:tcPr>
            <w:tcW w:w="1843" w:type="dxa"/>
            <w:vAlign w:val="center"/>
          </w:tcPr>
          <w:p w14:paraId="294A8F8E" w14:textId="77777777" w:rsidR="001663F4" w:rsidRPr="001663F4" w:rsidRDefault="001663F4" w:rsidP="00860A9B">
            <w:pPr>
              <w:pStyle w:val="Tableheading"/>
              <w:jc w:val="center"/>
              <w:rPr>
                <w:b/>
                <w:bCs/>
                <w:i w:val="0"/>
                <w:iCs/>
                <w:color w:val="00558C"/>
                <w:lang w:val="en-GB"/>
              </w:rPr>
            </w:pPr>
            <w:r w:rsidRPr="001663F4">
              <w:rPr>
                <w:b/>
                <w:bCs/>
                <w:i w:val="0"/>
                <w:iCs/>
                <w:color w:val="00558C"/>
                <w:lang w:val="en-GB"/>
              </w:rPr>
              <w:t>Approval</w:t>
            </w:r>
          </w:p>
        </w:tc>
      </w:tr>
      <w:tr w:rsidR="001663F4" w:rsidRPr="00EA10F3" w14:paraId="36B9FBB4" w14:textId="77777777" w:rsidTr="001663F4">
        <w:trPr>
          <w:trHeight w:val="851"/>
        </w:trPr>
        <w:tc>
          <w:tcPr>
            <w:tcW w:w="1980" w:type="dxa"/>
            <w:vAlign w:val="center"/>
          </w:tcPr>
          <w:p w14:paraId="2E1C3B91" w14:textId="22E02536" w:rsidR="001663F4" w:rsidRPr="00EA10F3" w:rsidRDefault="00C25D8E" w:rsidP="00C53E29">
            <w:pPr>
              <w:pStyle w:val="Tabletext"/>
              <w:jc w:val="both"/>
            </w:pPr>
            <w:r>
              <w:t>August</w:t>
            </w:r>
            <w:r w:rsidR="001663F4">
              <w:t xml:space="preserve"> 202</w:t>
            </w:r>
            <w:r>
              <w:t>5</w:t>
            </w:r>
          </w:p>
        </w:tc>
        <w:tc>
          <w:tcPr>
            <w:tcW w:w="6095" w:type="dxa"/>
            <w:vAlign w:val="center"/>
          </w:tcPr>
          <w:p w14:paraId="26A4502F" w14:textId="00BA6B94" w:rsidR="001663F4" w:rsidRPr="00EA10F3" w:rsidRDefault="00C25D8E" w:rsidP="00860A9B">
            <w:pPr>
              <w:spacing w:before="60" w:after="60" w:line="256" w:lineRule="auto"/>
              <w:jc w:val="left"/>
              <w:rPr>
                <w:color w:val="000000" w:themeColor="text1"/>
                <w:sz w:val="20"/>
              </w:rPr>
            </w:pPr>
            <w:r>
              <w:rPr>
                <w:color w:val="000000" w:themeColor="text1"/>
                <w:sz w:val="20"/>
              </w:rPr>
              <w:t>Initial draft for input to VTS58</w:t>
            </w:r>
          </w:p>
        </w:tc>
        <w:tc>
          <w:tcPr>
            <w:tcW w:w="1843" w:type="dxa"/>
            <w:vAlign w:val="center"/>
          </w:tcPr>
          <w:p w14:paraId="08A4D632" w14:textId="567CFCF7" w:rsidR="001663F4" w:rsidRPr="00EA10F3" w:rsidRDefault="001663F4" w:rsidP="00C53E29">
            <w:pPr>
              <w:pStyle w:val="Tabletext"/>
              <w:tabs>
                <w:tab w:val="left" w:pos="3816"/>
              </w:tabs>
              <w:jc w:val="center"/>
            </w:pPr>
          </w:p>
        </w:tc>
      </w:tr>
      <w:tr w:rsidR="001663F4" w:rsidRPr="00EA10F3" w14:paraId="31D0F17B" w14:textId="77777777" w:rsidTr="001663F4">
        <w:trPr>
          <w:trHeight w:val="851"/>
        </w:trPr>
        <w:tc>
          <w:tcPr>
            <w:tcW w:w="1980" w:type="dxa"/>
            <w:vAlign w:val="center"/>
          </w:tcPr>
          <w:p w14:paraId="214633B8" w14:textId="3D063CD5" w:rsidR="001663F4" w:rsidRPr="00EA10F3" w:rsidRDefault="001663F4" w:rsidP="00C53E29">
            <w:pPr>
              <w:pStyle w:val="Tabletext"/>
              <w:jc w:val="both"/>
            </w:pPr>
          </w:p>
        </w:tc>
        <w:tc>
          <w:tcPr>
            <w:tcW w:w="6095" w:type="dxa"/>
            <w:vAlign w:val="center"/>
          </w:tcPr>
          <w:p w14:paraId="1D3AD1F8" w14:textId="2DE4C92B" w:rsidR="001663F4" w:rsidRPr="00EA10F3" w:rsidRDefault="001663F4" w:rsidP="00C53E29">
            <w:pPr>
              <w:spacing w:before="60" w:after="60" w:line="256" w:lineRule="auto"/>
              <w:rPr>
                <w:color w:val="000000" w:themeColor="text1"/>
                <w:sz w:val="20"/>
              </w:rPr>
            </w:pPr>
          </w:p>
        </w:tc>
        <w:tc>
          <w:tcPr>
            <w:tcW w:w="1843" w:type="dxa"/>
            <w:vAlign w:val="center"/>
          </w:tcPr>
          <w:p w14:paraId="7495CC71" w14:textId="03069091" w:rsidR="001663F4" w:rsidRPr="00F42051" w:rsidRDefault="001663F4" w:rsidP="00C53E29">
            <w:pPr>
              <w:pStyle w:val="Tabletext"/>
              <w:jc w:val="center"/>
              <w:rPr>
                <w:highlight w:val="yellow"/>
              </w:rPr>
            </w:pPr>
          </w:p>
        </w:tc>
      </w:tr>
      <w:tr w:rsidR="001663F4" w:rsidRPr="00EA10F3" w14:paraId="23508F09" w14:textId="77777777" w:rsidTr="001663F4">
        <w:trPr>
          <w:trHeight w:val="851"/>
        </w:trPr>
        <w:tc>
          <w:tcPr>
            <w:tcW w:w="1980" w:type="dxa"/>
            <w:vAlign w:val="center"/>
          </w:tcPr>
          <w:p w14:paraId="37CCBAD9" w14:textId="77777777" w:rsidR="001663F4" w:rsidRPr="00EA10F3" w:rsidRDefault="001663F4" w:rsidP="00C53E29">
            <w:pPr>
              <w:pStyle w:val="Tabletext"/>
              <w:jc w:val="both"/>
            </w:pPr>
          </w:p>
        </w:tc>
        <w:tc>
          <w:tcPr>
            <w:tcW w:w="6095" w:type="dxa"/>
            <w:vAlign w:val="center"/>
          </w:tcPr>
          <w:p w14:paraId="4428F564" w14:textId="77777777" w:rsidR="001663F4" w:rsidRPr="00EA10F3" w:rsidRDefault="001663F4" w:rsidP="00C53E29">
            <w:pPr>
              <w:pStyle w:val="Tabletext"/>
            </w:pPr>
          </w:p>
        </w:tc>
        <w:tc>
          <w:tcPr>
            <w:tcW w:w="1843" w:type="dxa"/>
            <w:vAlign w:val="center"/>
          </w:tcPr>
          <w:p w14:paraId="725AE002" w14:textId="77777777" w:rsidR="001663F4" w:rsidRPr="00EA10F3" w:rsidRDefault="001663F4" w:rsidP="00C53E29">
            <w:pPr>
              <w:pStyle w:val="Tabletext"/>
              <w:jc w:val="center"/>
            </w:pPr>
          </w:p>
        </w:tc>
      </w:tr>
      <w:tr w:rsidR="001663F4" w:rsidRPr="00EA10F3" w14:paraId="7AD592D8" w14:textId="77777777" w:rsidTr="001663F4">
        <w:trPr>
          <w:trHeight w:val="851"/>
        </w:trPr>
        <w:tc>
          <w:tcPr>
            <w:tcW w:w="1980" w:type="dxa"/>
            <w:vAlign w:val="center"/>
          </w:tcPr>
          <w:p w14:paraId="648C0BBB" w14:textId="77777777" w:rsidR="001663F4" w:rsidRPr="00EA10F3" w:rsidRDefault="001663F4" w:rsidP="00C53E29">
            <w:pPr>
              <w:pStyle w:val="Tabletext"/>
              <w:jc w:val="both"/>
            </w:pPr>
          </w:p>
        </w:tc>
        <w:tc>
          <w:tcPr>
            <w:tcW w:w="6095" w:type="dxa"/>
            <w:vAlign w:val="center"/>
          </w:tcPr>
          <w:p w14:paraId="6BAAFF5D" w14:textId="77777777" w:rsidR="001663F4" w:rsidRPr="00EA10F3" w:rsidRDefault="001663F4" w:rsidP="00C53E29">
            <w:pPr>
              <w:pStyle w:val="Tabletext"/>
            </w:pPr>
          </w:p>
        </w:tc>
        <w:tc>
          <w:tcPr>
            <w:tcW w:w="1843" w:type="dxa"/>
            <w:vAlign w:val="center"/>
          </w:tcPr>
          <w:p w14:paraId="1A138B59" w14:textId="77777777" w:rsidR="001663F4" w:rsidRPr="00EA10F3" w:rsidRDefault="001663F4" w:rsidP="00C53E29">
            <w:pPr>
              <w:pStyle w:val="Tabletext"/>
              <w:jc w:val="center"/>
            </w:pPr>
          </w:p>
        </w:tc>
      </w:tr>
      <w:tr w:rsidR="001663F4" w:rsidRPr="00EA10F3" w14:paraId="3447E403" w14:textId="77777777" w:rsidTr="001663F4">
        <w:trPr>
          <w:trHeight w:val="851"/>
        </w:trPr>
        <w:tc>
          <w:tcPr>
            <w:tcW w:w="1980" w:type="dxa"/>
            <w:vAlign w:val="center"/>
          </w:tcPr>
          <w:p w14:paraId="6E6F6D8A" w14:textId="77777777" w:rsidR="001663F4" w:rsidRPr="00EA10F3" w:rsidRDefault="001663F4" w:rsidP="00C53E29">
            <w:pPr>
              <w:pStyle w:val="Tabletext"/>
              <w:jc w:val="both"/>
            </w:pPr>
          </w:p>
        </w:tc>
        <w:tc>
          <w:tcPr>
            <w:tcW w:w="6095" w:type="dxa"/>
            <w:vAlign w:val="center"/>
          </w:tcPr>
          <w:p w14:paraId="43CA37C0" w14:textId="77777777" w:rsidR="001663F4" w:rsidRPr="00EA10F3" w:rsidRDefault="001663F4" w:rsidP="00C53E29">
            <w:pPr>
              <w:pStyle w:val="Tabletext"/>
            </w:pPr>
          </w:p>
        </w:tc>
        <w:tc>
          <w:tcPr>
            <w:tcW w:w="1843" w:type="dxa"/>
            <w:vAlign w:val="center"/>
          </w:tcPr>
          <w:p w14:paraId="3FC99AE4" w14:textId="77777777" w:rsidR="001663F4" w:rsidRPr="00EA10F3" w:rsidRDefault="001663F4" w:rsidP="00C53E29">
            <w:pPr>
              <w:pStyle w:val="Tabletext"/>
              <w:jc w:val="center"/>
            </w:pPr>
          </w:p>
        </w:tc>
      </w:tr>
      <w:tr w:rsidR="001663F4" w:rsidRPr="00EA10F3" w14:paraId="03C2026D" w14:textId="77777777" w:rsidTr="001663F4">
        <w:trPr>
          <w:trHeight w:val="851"/>
        </w:trPr>
        <w:tc>
          <w:tcPr>
            <w:tcW w:w="1980" w:type="dxa"/>
            <w:vAlign w:val="center"/>
          </w:tcPr>
          <w:p w14:paraId="45030FFF" w14:textId="77777777" w:rsidR="001663F4" w:rsidRPr="00EA10F3" w:rsidRDefault="001663F4" w:rsidP="00C53E29">
            <w:pPr>
              <w:pStyle w:val="Tabletext"/>
              <w:jc w:val="both"/>
            </w:pPr>
          </w:p>
        </w:tc>
        <w:tc>
          <w:tcPr>
            <w:tcW w:w="6095" w:type="dxa"/>
            <w:vAlign w:val="center"/>
          </w:tcPr>
          <w:p w14:paraId="2189795D" w14:textId="77777777" w:rsidR="001663F4" w:rsidRPr="00EA10F3" w:rsidRDefault="001663F4" w:rsidP="00C53E29">
            <w:pPr>
              <w:pStyle w:val="Tabletext"/>
            </w:pPr>
          </w:p>
        </w:tc>
        <w:tc>
          <w:tcPr>
            <w:tcW w:w="1843" w:type="dxa"/>
            <w:vAlign w:val="center"/>
          </w:tcPr>
          <w:p w14:paraId="3201A274" w14:textId="77777777" w:rsidR="001663F4" w:rsidRPr="00EA10F3" w:rsidRDefault="001663F4" w:rsidP="00C53E29">
            <w:pPr>
              <w:pStyle w:val="Tabletext"/>
              <w:jc w:val="center"/>
            </w:pPr>
          </w:p>
        </w:tc>
      </w:tr>
      <w:tr w:rsidR="001663F4" w:rsidRPr="00EA10F3" w14:paraId="4B84AA62" w14:textId="77777777" w:rsidTr="001663F4">
        <w:trPr>
          <w:trHeight w:val="851"/>
        </w:trPr>
        <w:tc>
          <w:tcPr>
            <w:tcW w:w="1980" w:type="dxa"/>
            <w:vAlign w:val="center"/>
          </w:tcPr>
          <w:p w14:paraId="44E3D19C" w14:textId="77777777" w:rsidR="001663F4" w:rsidRPr="00EA10F3" w:rsidRDefault="001663F4" w:rsidP="00C53E29">
            <w:pPr>
              <w:pStyle w:val="Tabletext"/>
              <w:jc w:val="both"/>
            </w:pPr>
          </w:p>
        </w:tc>
        <w:tc>
          <w:tcPr>
            <w:tcW w:w="6095" w:type="dxa"/>
            <w:vAlign w:val="center"/>
          </w:tcPr>
          <w:p w14:paraId="72ED287B" w14:textId="77777777" w:rsidR="001663F4" w:rsidRPr="00EA10F3" w:rsidRDefault="001663F4" w:rsidP="00C53E29">
            <w:pPr>
              <w:pStyle w:val="Tabletext"/>
            </w:pPr>
          </w:p>
        </w:tc>
        <w:tc>
          <w:tcPr>
            <w:tcW w:w="1843" w:type="dxa"/>
            <w:vAlign w:val="center"/>
          </w:tcPr>
          <w:p w14:paraId="0F36FC95" w14:textId="77777777" w:rsidR="001663F4" w:rsidRPr="00EA10F3" w:rsidRDefault="001663F4" w:rsidP="00C53E29">
            <w:pPr>
              <w:pStyle w:val="Tabletext"/>
              <w:jc w:val="center"/>
            </w:pPr>
          </w:p>
        </w:tc>
      </w:tr>
    </w:tbl>
    <w:p w14:paraId="7E3FD1BB" w14:textId="79619197" w:rsidR="00F3746A" w:rsidRPr="00EB5E1B" w:rsidRDefault="00F3746A">
      <w:pPr>
        <w:jc w:val="left"/>
        <w:rPr>
          <w:b/>
          <w:bCs/>
        </w:rPr>
        <w:sectPr w:rsidR="00F3746A" w:rsidRPr="00EB5E1B" w:rsidSect="00B37D7D">
          <w:headerReference w:type="first" r:id="rId17"/>
          <w:pgSz w:w="11906" w:h="16838" w:code="9"/>
          <w:pgMar w:top="2468" w:right="1080" w:bottom="1440" w:left="1080" w:header="454" w:footer="605" w:gutter="0"/>
          <w:cols w:space="720"/>
          <w:titlePg/>
          <w:docGrid w:linePitch="326"/>
        </w:sectPr>
      </w:pPr>
    </w:p>
    <w:sdt>
      <w:sdtPr>
        <w:rPr>
          <w:b w:val="0"/>
          <w:caps w:val="0"/>
          <w:color w:val="auto"/>
          <w:sz w:val="22"/>
        </w:rPr>
        <w:id w:val="-695770302"/>
        <w:docPartObj>
          <w:docPartGallery w:val="Table of Contents"/>
          <w:docPartUnique/>
        </w:docPartObj>
      </w:sdtPr>
      <w:sdtEndPr>
        <w:rPr>
          <w:b/>
          <w:bCs/>
          <w:caps/>
          <w:color w:val="00558C"/>
          <w:sz w:val="24"/>
          <w:szCs w:val="24"/>
        </w:rPr>
      </w:sdtEndPr>
      <w:sdtContent>
        <w:p w14:paraId="5D30EF99" w14:textId="5FACB078" w:rsidR="00DA3C10" w:rsidRDefault="00E549C7">
          <w:pPr>
            <w:pStyle w:val="TOC1"/>
            <w:rPr>
              <w:rFonts w:eastAsiaTheme="minorEastAsia" w:cstheme="minorBidi"/>
              <w:b w:val="0"/>
              <w:caps w:val="0"/>
              <w:noProof/>
              <w:color w:val="auto"/>
              <w:kern w:val="2"/>
              <w:szCs w:val="24"/>
              <w:lang w:val="fi-FI" w:eastAsia="fi-FI"/>
              <w14:ligatures w14:val="standardContextual"/>
            </w:rPr>
          </w:pPr>
          <w:r>
            <w:fldChar w:fldCharType="begin"/>
          </w:r>
          <w:r>
            <w:instrText xml:space="preserve"> TOC \o "1-3" \h \z \u </w:instrText>
          </w:r>
          <w:r>
            <w:fldChar w:fldCharType="separate"/>
          </w:r>
          <w:hyperlink w:anchor="_Toc206777067" w:history="1">
            <w:r w:rsidR="00DA3C10" w:rsidRPr="00E3475F">
              <w:rPr>
                <w:rStyle w:val="Hyperlink"/>
                <w:noProof/>
              </w:rPr>
              <w:t>1</w:t>
            </w:r>
            <w:r w:rsidR="00DA3C10">
              <w:rPr>
                <w:rFonts w:eastAsiaTheme="minorEastAsia" w:cstheme="minorBidi"/>
                <w:b w:val="0"/>
                <w:caps w:val="0"/>
                <w:noProof/>
                <w:color w:val="auto"/>
                <w:kern w:val="2"/>
                <w:szCs w:val="24"/>
                <w:lang w:val="fi-FI" w:eastAsia="fi-FI"/>
                <w14:ligatures w14:val="standardContextual"/>
              </w:rPr>
              <w:tab/>
            </w:r>
            <w:r w:rsidR="00DA3C10" w:rsidRPr="00E3475F">
              <w:rPr>
                <w:rStyle w:val="Hyperlink"/>
                <w:noProof/>
              </w:rPr>
              <w:t>introduction</w:t>
            </w:r>
            <w:r w:rsidR="00DA3C10">
              <w:rPr>
                <w:noProof/>
                <w:webHidden/>
              </w:rPr>
              <w:tab/>
            </w:r>
            <w:r w:rsidR="00DA3C10">
              <w:rPr>
                <w:noProof/>
                <w:webHidden/>
              </w:rPr>
              <w:fldChar w:fldCharType="begin"/>
            </w:r>
            <w:r w:rsidR="00DA3C10">
              <w:rPr>
                <w:noProof/>
                <w:webHidden/>
              </w:rPr>
              <w:instrText xml:space="preserve"> PAGEREF _Toc206777067 \h </w:instrText>
            </w:r>
            <w:r w:rsidR="00DA3C10">
              <w:rPr>
                <w:noProof/>
                <w:webHidden/>
              </w:rPr>
            </w:r>
            <w:r w:rsidR="00DA3C10">
              <w:rPr>
                <w:noProof/>
                <w:webHidden/>
              </w:rPr>
              <w:fldChar w:fldCharType="separate"/>
            </w:r>
            <w:r w:rsidR="00DA3C10">
              <w:rPr>
                <w:noProof/>
                <w:webHidden/>
              </w:rPr>
              <w:t>6</w:t>
            </w:r>
            <w:r w:rsidR="00DA3C10">
              <w:rPr>
                <w:noProof/>
                <w:webHidden/>
              </w:rPr>
              <w:fldChar w:fldCharType="end"/>
            </w:r>
          </w:hyperlink>
        </w:p>
        <w:p w14:paraId="3964A357" w14:textId="79ED1185"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68" w:history="1">
            <w:r w:rsidRPr="00E3475F">
              <w:rPr>
                <w:rStyle w:val="Hyperlink"/>
                <w:noProof/>
              </w:rPr>
              <w:t>1.1</w:t>
            </w:r>
            <w:r>
              <w:rPr>
                <w:rFonts w:eastAsiaTheme="minorEastAsia" w:cstheme="minorBidi"/>
                <w:noProof/>
                <w:color w:val="auto"/>
                <w:kern w:val="2"/>
                <w:sz w:val="24"/>
                <w:szCs w:val="24"/>
                <w:lang w:val="fi-FI" w:eastAsia="fi-FI"/>
                <w14:ligatures w14:val="standardContextual"/>
              </w:rPr>
              <w:tab/>
            </w:r>
            <w:r w:rsidRPr="00E3475F">
              <w:rPr>
                <w:rStyle w:val="Hyperlink"/>
                <w:noProof/>
              </w:rPr>
              <w:t>Purpose</w:t>
            </w:r>
            <w:r>
              <w:rPr>
                <w:noProof/>
                <w:webHidden/>
              </w:rPr>
              <w:tab/>
            </w:r>
            <w:r>
              <w:rPr>
                <w:noProof/>
                <w:webHidden/>
              </w:rPr>
              <w:fldChar w:fldCharType="begin"/>
            </w:r>
            <w:r>
              <w:rPr>
                <w:noProof/>
                <w:webHidden/>
              </w:rPr>
              <w:instrText xml:space="preserve"> PAGEREF _Toc206777068 \h </w:instrText>
            </w:r>
            <w:r>
              <w:rPr>
                <w:noProof/>
                <w:webHidden/>
              </w:rPr>
            </w:r>
            <w:r>
              <w:rPr>
                <w:noProof/>
                <w:webHidden/>
              </w:rPr>
              <w:fldChar w:fldCharType="separate"/>
            </w:r>
            <w:r>
              <w:rPr>
                <w:noProof/>
                <w:webHidden/>
              </w:rPr>
              <w:t>6</w:t>
            </w:r>
            <w:r>
              <w:rPr>
                <w:noProof/>
                <w:webHidden/>
              </w:rPr>
              <w:fldChar w:fldCharType="end"/>
            </w:r>
          </w:hyperlink>
        </w:p>
        <w:p w14:paraId="64DB0384" w14:textId="4A737F8B"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69" w:history="1">
            <w:r w:rsidRPr="00E3475F">
              <w:rPr>
                <w:rStyle w:val="Hyperlink"/>
                <w:noProof/>
              </w:rPr>
              <w:t>1.2</w:t>
            </w:r>
            <w:r>
              <w:rPr>
                <w:rFonts w:eastAsiaTheme="minorEastAsia" w:cstheme="minorBidi"/>
                <w:noProof/>
                <w:color w:val="auto"/>
                <w:kern w:val="2"/>
                <w:sz w:val="24"/>
                <w:szCs w:val="24"/>
                <w:lang w:val="fi-FI" w:eastAsia="fi-FI"/>
                <w14:ligatures w14:val="standardContextual"/>
              </w:rPr>
              <w:tab/>
            </w:r>
            <w:r w:rsidRPr="00E3475F">
              <w:rPr>
                <w:rStyle w:val="Hyperlink"/>
                <w:noProof/>
              </w:rPr>
              <w:t>Intended readership</w:t>
            </w:r>
            <w:r>
              <w:rPr>
                <w:noProof/>
                <w:webHidden/>
              </w:rPr>
              <w:tab/>
            </w:r>
            <w:r>
              <w:rPr>
                <w:noProof/>
                <w:webHidden/>
              </w:rPr>
              <w:fldChar w:fldCharType="begin"/>
            </w:r>
            <w:r>
              <w:rPr>
                <w:noProof/>
                <w:webHidden/>
              </w:rPr>
              <w:instrText xml:space="preserve"> PAGEREF _Toc206777069 \h </w:instrText>
            </w:r>
            <w:r>
              <w:rPr>
                <w:noProof/>
                <w:webHidden/>
              </w:rPr>
            </w:r>
            <w:r>
              <w:rPr>
                <w:noProof/>
                <w:webHidden/>
              </w:rPr>
              <w:fldChar w:fldCharType="separate"/>
            </w:r>
            <w:r>
              <w:rPr>
                <w:noProof/>
                <w:webHidden/>
              </w:rPr>
              <w:t>6</w:t>
            </w:r>
            <w:r>
              <w:rPr>
                <w:noProof/>
                <w:webHidden/>
              </w:rPr>
              <w:fldChar w:fldCharType="end"/>
            </w:r>
          </w:hyperlink>
        </w:p>
        <w:p w14:paraId="4122C0A9" w14:textId="7236AF6B"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70" w:history="1">
            <w:r w:rsidRPr="00E3475F">
              <w:rPr>
                <w:rStyle w:val="Hyperlink"/>
                <w:noProof/>
              </w:rPr>
              <w:t>1.3</w:t>
            </w:r>
            <w:r>
              <w:rPr>
                <w:rFonts w:eastAsiaTheme="minorEastAsia" w:cstheme="minorBidi"/>
                <w:noProof/>
                <w:color w:val="auto"/>
                <w:kern w:val="2"/>
                <w:sz w:val="24"/>
                <w:szCs w:val="24"/>
                <w:lang w:val="fi-FI" w:eastAsia="fi-FI"/>
                <w14:ligatures w14:val="standardContextual"/>
              </w:rPr>
              <w:tab/>
            </w:r>
            <w:r w:rsidRPr="00E3475F">
              <w:rPr>
                <w:rStyle w:val="Hyperlink"/>
                <w:noProof/>
              </w:rPr>
              <w:t>Input from other sources</w:t>
            </w:r>
            <w:r>
              <w:rPr>
                <w:noProof/>
                <w:webHidden/>
              </w:rPr>
              <w:tab/>
            </w:r>
            <w:r>
              <w:rPr>
                <w:noProof/>
                <w:webHidden/>
              </w:rPr>
              <w:fldChar w:fldCharType="begin"/>
            </w:r>
            <w:r>
              <w:rPr>
                <w:noProof/>
                <w:webHidden/>
              </w:rPr>
              <w:instrText xml:space="preserve"> PAGEREF _Toc206777070 \h </w:instrText>
            </w:r>
            <w:r>
              <w:rPr>
                <w:noProof/>
                <w:webHidden/>
              </w:rPr>
            </w:r>
            <w:r>
              <w:rPr>
                <w:noProof/>
                <w:webHidden/>
              </w:rPr>
              <w:fldChar w:fldCharType="separate"/>
            </w:r>
            <w:r>
              <w:rPr>
                <w:noProof/>
                <w:webHidden/>
              </w:rPr>
              <w:t>6</w:t>
            </w:r>
            <w:r>
              <w:rPr>
                <w:noProof/>
                <w:webHidden/>
              </w:rPr>
              <w:fldChar w:fldCharType="end"/>
            </w:r>
          </w:hyperlink>
        </w:p>
        <w:p w14:paraId="6D45E7D6" w14:textId="5EEF4F46"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071" w:history="1">
            <w:r w:rsidRPr="00E3475F">
              <w:rPr>
                <w:rStyle w:val="Hyperlink"/>
                <w:noProof/>
              </w:rPr>
              <w:t>2</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Service Identification</w:t>
            </w:r>
            <w:r>
              <w:rPr>
                <w:noProof/>
                <w:webHidden/>
              </w:rPr>
              <w:tab/>
            </w:r>
            <w:r>
              <w:rPr>
                <w:noProof/>
                <w:webHidden/>
              </w:rPr>
              <w:fldChar w:fldCharType="begin"/>
            </w:r>
            <w:r>
              <w:rPr>
                <w:noProof/>
                <w:webHidden/>
              </w:rPr>
              <w:instrText xml:space="preserve"> PAGEREF _Toc206777071 \h </w:instrText>
            </w:r>
            <w:r>
              <w:rPr>
                <w:noProof/>
                <w:webHidden/>
              </w:rPr>
            </w:r>
            <w:r>
              <w:rPr>
                <w:noProof/>
                <w:webHidden/>
              </w:rPr>
              <w:fldChar w:fldCharType="separate"/>
            </w:r>
            <w:r>
              <w:rPr>
                <w:noProof/>
                <w:webHidden/>
              </w:rPr>
              <w:t>7</w:t>
            </w:r>
            <w:r>
              <w:rPr>
                <w:noProof/>
                <w:webHidden/>
              </w:rPr>
              <w:fldChar w:fldCharType="end"/>
            </w:r>
          </w:hyperlink>
        </w:p>
        <w:p w14:paraId="2DDBF1C8" w14:textId="149C493F"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072" w:history="1">
            <w:r w:rsidRPr="00E3475F">
              <w:rPr>
                <w:rStyle w:val="Hyperlink"/>
                <w:noProof/>
              </w:rPr>
              <w:t>3</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Operational context</w:t>
            </w:r>
            <w:r>
              <w:rPr>
                <w:noProof/>
                <w:webHidden/>
              </w:rPr>
              <w:tab/>
            </w:r>
            <w:r>
              <w:rPr>
                <w:noProof/>
                <w:webHidden/>
              </w:rPr>
              <w:fldChar w:fldCharType="begin"/>
            </w:r>
            <w:r>
              <w:rPr>
                <w:noProof/>
                <w:webHidden/>
              </w:rPr>
              <w:instrText xml:space="preserve"> PAGEREF _Toc206777072 \h </w:instrText>
            </w:r>
            <w:r>
              <w:rPr>
                <w:noProof/>
                <w:webHidden/>
              </w:rPr>
            </w:r>
            <w:r>
              <w:rPr>
                <w:noProof/>
                <w:webHidden/>
              </w:rPr>
              <w:fldChar w:fldCharType="separate"/>
            </w:r>
            <w:r>
              <w:rPr>
                <w:noProof/>
                <w:webHidden/>
              </w:rPr>
              <w:t>8</w:t>
            </w:r>
            <w:r>
              <w:rPr>
                <w:noProof/>
                <w:webHidden/>
              </w:rPr>
              <w:fldChar w:fldCharType="end"/>
            </w:r>
          </w:hyperlink>
        </w:p>
        <w:p w14:paraId="69D75501" w14:textId="440C7B77"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73" w:history="1">
            <w:r w:rsidRPr="00E3475F">
              <w:rPr>
                <w:rStyle w:val="Hyperlink"/>
                <w:noProof/>
                <w:lang w:val="en-US"/>
              </w:rPr>
              <w:t>3.1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Use cases for VTS Information Service</w:t>
            </w:r>
            <w:r>
              <w:rPr>
                <w:noProof/>
                <w:webHidden/>
              </w:rPr>
              <w:tab/>
            </w:r>
            <w:r>
              <w:rPr>
                <w:noProof/>
                <w:webHidden/>
              </w:rPr>
              <w:fldChar w:fldCharType="begin"/>
            </w:r>
            <w:r>
              <w:rPr>
                <w:noProof/>
                <w:webHidden/>
              </w:rPr>
              <w:instrText xml:space="preserve"> PAGEREF _Toc206777073 \h </w:instrText>
            </w:r>
            <w:r>
              <w:rPr>
                <w:noProof/>
                <w:webHidden/>
              </w:rPr>
            </w:r>
            <w:r>
              <w:rPr>
                <w:noProof/>
                <w:webHidden/>
              </w:rPr>
              <w:fldChar w:fldCharType="separate"/>
            </w:r>
            <w:r>
              <w:rPr>
                <w:noProof/>
                <w:webHidden/>
              </w:rPr>
              <w:t>8</w:t>
            </w:r>
            <w:r>
              <w:rPr>
                <w:noProof/>
                <w:webHidden/>
              </w:rPr>
              <w:fldChar w:fldCharType="end"/>
            </w:r>
          </w:hyperlink>
        </w:p>
        <w:p w14:paraId="04E4EEEB" w14:textId="6BF8D3A6"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4" w:history="1">
            <w:r w:rsidRPr="00E3475F">
              <w:rPr>
                <w:rStyle w:val="Hyperlink"/>
                <w:noProof/>
                <w:lang w:val="en-US"/>
              </w:rPr>
              <w:t>3.1.1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Use case 1 – VTS informs vessel of special circumstances with an unknown time frame</w:t>
            </w:r>
            <w:r>
              <w:rPr>
                <w:noProof/>
                <w:webHidden/>
              </w:rPr>
              <w:tab/>
            </w:r>
            <w:r>
              <w:rPr>
                <w:noProof/>
                <w:webHidden/>
              </w:rPr>
              <w:fldChar w:fldCharType="begin"/>
            </w:r>
            <w:r>
              <w:rPr>
                <w:noProof/>
                <w:webHidden/>
              </w:rPr>
              <w:instrText xml:space="preserve"> PAGEREF _Toc206777074 \h </w:instrText>
            </w:r>
            <w:r>
              <w:rPr>
                <w:noProof/>
                <w:webHidden/>
              </w:rPr>
            </w:r>
            <w:r>
              <w:rPr>
                <w:noProof/>
                <w:webHidden/>
              </w:rPr>
              <w:fldChar w:fldCharType="separate"/>
            </w:r>
            <w:r>
              <w:rPr>
                <w:noProof/>
                <w:webHidden/>
              </w:rPr>
              <w:t>9</w:t>
            </w:r>
            <w:r>
              <w:rPr>
                <w:noProof/>
                <w:webHidden/>
              </w:rPr>
              <w:fldChar w:fldCharType="end"/>
            </w:r>
          </w:hyperlink>
        </w:p>
        <w:p w14:paraId="5DAE61E5" w14:textId="7D4D4325"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5" w:history="1">
            <w:r w:rsidRPr="00E3475F">
              <w:rPr>
                <w:rStyle w:val="Hyperlink"/>
                <w:noProof/>
                <w:lang w:val="en-US"/>
              </w:rPr>
              <w:t>3.1.2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Use case 2 - VTS informs vessel of special circumstances with a specified time frame</w:t>
            </w:r>
            <w:r>
              <w:rPr>
                <w:noProof/>
                <w:webHidden/>
              </w:rPr>
              <w:tab/>
            </w:r>
            <w:r>
              <w:rPr>
                <w:noProof/>
                <w:webHidden/>
              </w:rPr>
              <w:fldChar w:fldCharType="begin"/>
            </w:r>
            <w:r>
              <w:rPr>
                <w:noProof/>
                <w:webHidden/>
              </w:rPr>
              <w:instrText xml:space="preserve"> PAGEREF _Toc206777075 \h </w:instrText>
            </w:r>
            <w:r>
              <w:rPr>
                <w:noProof/>
                <w:webHidden/>
              </w:rPr>
            </w:r>
            <w:r>
              <w:rPr>
                <w:noProof/>
                <w:webHidden/>
              </w:rPr>
              <w:fldChar w:fldCharType="separate"/>
            </w:r>
            <w:r>
              <w:rPr>
                <w:noProof/>
                <w:webHidden/>
              </w:rPr>
              <w:t>9</w:t>
            </w:r>
            <w:r>
              <w:rPr>
                <w:noProof/>
                <w:webHidden/>
              </w:rPr>
              <w:fldChar w:fldCharType="end"/>
            </w:r>
          </w:hyperlink>
        </w:p>
        <w:p w14:paraId="05EE74B2" w14:textId="1C902FA7"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6" w:history="1">
            <w:r w:rsidRPr="00E3475F">
              <w:rPr>
                <w:rStyle w:val="Hyperlink"/>
                <w:noProof/>
                <w:lang w:val="fr-FR"/>
              </w:rPr>
              <w:t>3.1.3</w:t>
            </w:r>
            <w:r>
              <w:rPr>
                <w:rFonts w:eastAsiaTheme="minorEastAsia" w:cstheme="minorBidi"/>
                <w:noProof/>
                <w:color w:val="auto"/>
                <w:kern w:val="2"/>
                <w:sz w:val="24"/>
                <w:szCs w:val="24"/>
                <w:lang w:val="fi-FI" w:eastAsia="fi-FI"/>
                <w14:ligatures w14:val="standardContextual"/>
              </w:rPr>
              <w:tab/>
            </w:r>
            <w:r w:rsidRPr="00E3475F">
              <w:rPr>
                <w:rStyle w:val="Hyperlink"/>
                <w:noProof/>
                <w:lang w:val="fr-FR"/>
              </w:rPr>
              <w:t>Use case 3 - VTS sends information with no time frame</w:t>
            </w:r>
            <w:r>
              <w:rPr>
                <w:noProof/>
                <w:webHidden/>
              </w:rPr>
              <w:tab/>
            </w:r>
            <w:r>
              <w:rPr>
                <w:noProof/>
                <w:webHidden/>
              </w:rPr>
              <w:fldChar w:fldCharType="begin"/>
            </w:r>
            <w:r>
              <w:rPr>
                <w:noProof/>
                <w:webHidden/>
              </w:rPr>
              <w:instrText xml:space="preserve"> PAGEREF _Toc206777076 \h </w:instrText>
            </w:r>
            <w:r>
              <w:rPr>
                <w:noProof/>
                <w:webHidden/>
              </w:rPr>
            </w:r>
            <w:r>
              <w:rPr>
                <w:noProof/>
                <w:webHidden/>
              </w:rPr>
              <w:fldChar w:fldCharType="separate"/>
            </w:r>
            <w:r>
              <w:rPr>
                <w:noProof/>
                <w:webHidden/>
              </w:rPr>
              <w:t>9</w:t>
            </w:r>
            <w:r>
              <w:rPr>
                <w:noProof/>
                <w:webHidden/>
              </w:rPr>
              <w:fldChar w:fldCharType="end"/>
            </w:r>
          </w:hyperlink>
        </w:p>
        <w:p w14:paraId="27FF96B9" w14:textId="0230F748"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7" w:history="1">
            <w:r w:rsidRPr="00E3475F">
              <w:rPr>
                <w:rStyle w:val="Hyperlink"/>
                <w:noProof/>
              </w:rPr>
              <w:t>3.1.4</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4 – VTS asks questions from vessel using a form</w:t>
            </w:r>
            <w:r>
              <w:rPr>
                <w:noProof/>
                <w:webHidden/>
              </w:rPr>
              <w:tab/>
            </w:r>
            <w:r>
              <w:rPr>
                <w:noProof/>
                <w:webHidden/>
              </w:rPr>
              <w:fldChar w:fldCharType="begin"/>
            </w:r>
            <w:r>
              <w:rPr>
                <w:noProof/>
                <w:webHidden/>
              </w:rPr>
              <w:instrText xml:space="preserve"> PAGEREF _Toc206777077 \h </w:instrText>
            </w:r>
            <w:r>
              <w:rPr>
                <w:noProof/>
                <w:webHidden/>
              </w:rPr>
            </w:r>
            <w:r>
              <w:rPr>
                <w:noProof/>
                <w:webHidden/>
              </w:rPr>
              <w:fldChar w:fldCharType="separate"/>
            </w:r>
            <w:r>
              <w:rPr>
                <w:noProof/>
                <w:webHidden/>
              </w:rPr>
              <w:t>10</w:t>
            </w:r>
            <w:r>
              <w:rPr>
                <w:noProof/>
                <w:webHidden/>
              </w:rPr>
              <w:fldChar w:fldCharType="end"/>
            </w:r>
          </w:hyperlink>
        </w:p>
        <w:p w14:paraId="13460AAE" w14:textId="16C65381"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8" w:history="1">
            <w:r w:rsidRPr="00E3475F">
              <w:rPr>
                <w:rStyle w:val="Hyperlink"/>
                <w:noProof/>
              </w:rPr>
              <w:t>3.1.5</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5 – Vessel sends information to VTS</w:t>
            </w:r>
            <w:r>
              <w:rPr>
                <w:noProof/>
                <w:webHidden/>
              </w:rPr>
              <w:tab/>
            </w:r>
            <w:r>
              <w:rPr>
                <w:noProof/>
                <w:webHidden/>
              </w:rPr>
              <w:fldChar w:fldCharType="begin"/>
            </w:r>
            <w:r>
              <w:rPr>
                <w:noProof/>
                <w:webHidden/>
              </w:rPr>
              <w:instrText xml:space="preserve"> PAGEREF _Toc206777078 \h </w:instrText>
            </w:r>
            <w:r>
              <w:rPr>
                <w:noProof/>
                <w:webHidden/>
              </w:rPr>
            </w:r>
            <w:r>
              <w:rPr>
                <w:noProof/>
                <w:webHidden/>
              </w:rPr>
              <w:fldChar w:fldCharType="separate"/>
            </w:r>
            <w:r>
              <w:rPr>
                <w:noProof/>
                <w:webHidden/>
              </w:rPr>
              <w:t>10</w:t>
            </w:r>
            <w:r>
              <w:rPr>
                <w:noProof/>
                <w:webHidden/>
              </w:rPr>
              <w:fldChar w:fldCharType="end"/>
            </w:r>
          </w:hyperlink>
        </w:p>
        <w:p w14:paraId="01147607" w14:textId="71412A65"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79" w:history="1">
            <w:r w:rsidRPr="00E3475F">
              <w:rPr>
                <w:rStyle w:val="Hyperlink"/>
                <w:noProof/>
                <w:lang w:val="en-US"/>
              </w:rPr>
              <w:t>3.1.6</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Use case 6 – Vessel asks a question from VTS</w:t>
            </w:r>
            <w:r>
              <w:rPr>
                <w:noProof/>
                <w:webHidden/>
              </w:rPr>
              <w:tab/>
            </w:r>
            <w:r>
              <w:rPr>
                <w:noProof/>
                <w:webHidden/>
              </w:rPr>
              <w:fldChar w:fldCharType="begin"/>
            </w:r>
            <w:r>
              <w:rPr>
                <w:noProof/>
                <w:webHidden/>
              </w:rPr>
              <w:instrText xml:space="preserve"> PAGEREF _Toc206777079 \h </w:instrText>
            </w:r>
            <w:r>
              <w:rPr>
                <w:noProof/>
                <w:webHidden/>
              </w:rPr>
            </w:r>
            <w:r>
              <w:rPr>
                <w:noProof/>
                <w:webHidden/>
              </w:rPr>
              <w:fldChar w:fldCharType="separate"/>
            </w:r>
            <w:r>
              <w:rPr>
                <w:noProof/>
                <w:webHidden/>
              </w:rPr>
              <w:t>10</w:t>
            </w:r>
            <w:r>
              <w:rPr>
                <w:noProof/>
                <w:webHidden/>
              </w:rPr>
              <w:fldChar w:fldCharType="end"/>
            </w:r>
          </w:hyperlink>
        </w:p>
        <w:p w14:paraId="0900A298" w14:textId="7E468674"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0" w:history="1">
            <w:r w:rsidRPr="00E3475F">
              <w:rPr>
                <w:rStyle w:val="Hyperlink"/>
                <w:noProof/>
              </w:rPr>
              <w:t>3.1.7</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7 – Vessel requests information from VTS</w:t>
            </w:r>
            <w:r>
              <w:rPr>
                <w:noProof/>
                <w:webHidden/>
              </w:rPr>
              <w:tab/>
            </w:r>
            <w:r>
              <w:rPr>
                <w:noProof/>
                <w:webHidden/>
              </w:rPr>
              <w:fldChar w:fldCharType="begin"/>
            </w:r>
            <w:r>
              <w:rPr>
                <w:noProof/>
                <w:webHidden/>
              </w:rPr>
              <w:instrText xml:space="preserve"> PAGEREF _Toc206777080 \h </w:instrText>
            </w:r>
            <w:r>
              <w:rPr>
                <w:noProof/>
                <w:webHidden/>
              </w:rPr>
            </w:r>
            <w:r>
              <w:rPr>
                <w:noProof/>
                <w:webHidden/>
              </w:rPr>
              <w:fldChar w:fldCharType="separate"/>
            </w:r>
            <w:r>
              <w:rPr>
                <w:noProof/>
                <w:webHidden/>
              </w:rPr>
              <w:t>11</w:t>
            </w:r>
            <w:r>
              <w:rPr>
                <w:noProof/>
                <w:webHidden/>
              </w:rPr>
              <w:fldChar w:fldCharType="end"/>
            </w:r>
          </w:hyperlink>
        </w:p>
        <w:p w14:paraId="786A4F99" w14:textId="2858CD94"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1" w:history="1">
            <w:r w:rsidRPr="00E3475F">
              <w:rPr>
                <w:rStyle w:val="Hyperlink"/>
                <w:noProof/>
              </w:rPr>
              <w:t>3.1.8</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8 – Vessel subscribes to VTS information service</w:t>
            </w:r>
            <w:r>
              <w:rPr>
                <w:noProof/>
                <w:webHidden/>
              </w:rPr>
              <w:tab/>
            </w:r>
            <w:r>
              <w:rPr>
                <w:noProof/>
                <w:webHidden/>
              </w:rPr>
              <w:fldChar w:fldCharType="begin"/>
            </w:r>
            <w:r>
              <w:rPr>
                <w:noProof/>
                <w:webHidden/>
              </w:rPr>
              <w:instrText xml:space="preserve"> PAGEREF _Toc206777081 \h </w:instrText>
            </w:r>
            <w:r>
              <w:rPr>
                <w:noProof/>
                <w:webHidden/>
              </w:rPr>
            </w:r>
            <w:r>
              <w:rPr>
                <w:noProof/>
                <w:webHidden/>
              </w:rPr>
              <w:fldChar w:fldCharType="separate"/>
            </w:r>
            <w:r>
              <w:rPr>
                <w:noProof/>
                <w:webHidden/>
              </w:rPr>
              <w:t>11</w:t>
            </w:r>
            <w:r>
              <w:rPr>
                <w:noProof/>
                <w:webHidden/>
              </w:rPr>
              <w:fldChar w:fldCharType="end"/>
            </w:r>
          </w:hyperlink>
        </w:p>
        <w:p w14:paraId="217C96A2" w14:textId="58729D91"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2" w:history="1">
            <w:r w:rsidRPr="00E3475F">
              <w:rPr>
                <w:rStyle w:val="Hyperlink"/>
                <w:noProof/>
              </w:rPr>
              <w:t>3.1.9</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9 – Cleanup of old messages</w:t>
            </w:r>
            <w:r>
              <w:rPr>
                <w:noProof/>
                <w:webHidden/>
              </w:rPr>
              <w:tab/>
            </w:r>
            <w:r>
              <w:rPr>
                <w:noProof/>
                <w:webHidden/>
              </w:rPr>
              <w:fldChar w:fldCharType="begin"/>
            </w:r>
            <w:r>
              <w:rPr>
                <w:noProof/>
                <w:webHidden/>
              </w:rPr>
              <w:instrText xml:space="preserve"> PAGEREF _Toc206777082 \h </w:instrText>
            </w:r>
            <w:r>
              <w:rPr>
                <w:noProof/>
                <w:webHidden/>
              </w:rPr>
            </w:r>
            <w:r>
              <w:rPr>
                <w:noProof/>
                <w:webHidden/>
              </w:rPr>
              <w:fldChar w:fldCharType="separate"/>
            </w:r>
            <w:r>
              <w:rPr>
                <w:noProof/>
                <w:webHidden/>
              </w:rPr>
              <w:t>11</w:t>
            </w:r>
            <w:r>
              <w:rPr>
                <w:noProof/>
                <w:webHidden/>
              </w:rPr>
              <w:fldChar w:fldCharType="end"/>
            </w:r>
          </w:hyperlink>
        </w:p>
        <w:p w14:paraId="43AB9241" w14:textId="4F03FACB" w:rsidR="00DA3C10" w:rsidRDefault="00DA3C10">
          <w:pPr>
            <w:pStyle w:val="TOC3"/>
            <w:tabs>
              <w:tab w:val="left" w:pos="960"/>
              <w:tab w:val="right" w:leader="dot" w:pos="9736"/>
            </w:tabs>
            <w:rPr>
              <w:rFonts w:eastAsiaTheme="minorEastAsia" w:cstheme="minorBidi"/>
              <w:noProof/>
              <w:color w:val="auto"/>
              <w:kern w:val="2"/>
              <w:sz w:val="24"/>
              <w:szCs w:val="24"/>
              <w:lang w:val="fi-FI" w:eastAsia="fi-FI"/>
              <w14:ligatures w14:val="standardContextual"/>
            </w:rPr>
          </w:pPr>
          <w:hyperlink w:anchor="_Toc206777083" w:history="1">
            <w:r w:rsidRPr="00E3475F">
              <w:rPr>
                <w:rStyle w:val="Hyperlink"/>
                <w:iCs/>
                <w:noProof/>
              </w:rPr>
              <w:t>1.</w:t>
            </w:r>
            <w:r>
              <w:rPr>
                <w:rFonts w:eastAsiaTheme="minorEastAsia" w:cstheme="minorBidi"/>
                <w:noProof/>
                <w:color w:val="auto"/>
                <w:kern w:val="2"/>
                <w:sz w:val="24"/>
                <w:szCs w:val="24"/>
                <w:lang w:val="fi-FI" w:eastAsia="fi-FI"/>
                <w14:ligatures w14:val="standardContextual"/>
              </w:rPr>
              <w:tab/>
            </w:r>
            <w:r w:rsidRPr="00E3475F">
              <w:rPr>
                <w:rStyle w:val="Hyperlink"/>
                <w:iCs/>
                <w:noProof/>
              </w:rPr>
              <w:t>TODO</w:t>
            </w:r>
            <w:r>
              <w:rPr>
                <w:noProof/>
                <w:webHidden/>
              </w:rPr>
              <w:tab/>
            </w:r>
            <w:r>
              <w:rPr>
                <w:noProof/>
                <w:webHidden/>
              </w:rPr>
              <w:fldChar w:fldCharType="begin"/>
            </w:r>
            <w:r>
              <w:rPr>
                <w:noProof/>
                <w:webHidden/>
              </w:rPr>
              <w:instrText xml:space="preserve"> PAGEREF _Toc206777083 \h </w:instrText>
            </w:r>
            <w:r>
              <w:rPr>
                <w:noProof/>
                <w:webHidden/>
              </w:rPr>
            </w:r>
            <w:r>
              <w:rPr>
                <w:noProof/>
                <w:webHidden/>
              </w:rPr>
              <w:fldChar w:fldCharType="separate"/>
            </w:r>
            <w:r>
              <w:rPr>
                <w:noProof/>
                <w:webHidden/>
              </w:rPr>
              <w:t>11</w:t>
            </w:r>
            <w:r>
              <w:rPr>
                <w:noProof/>
                <w:webHidden/>
              </w:rPr>
              <w:fldChar w:fldCharType="end"/>
            </w:r>
          </w:hyperlink>
        </w:p>
        <w:p w14:paraId="28169371" w14:textId="653AEDA1" w:rsidR="00DA3C10" w:rsidRDefault="00DA3C10">
          <w:pPr>
            <w:pStyle w:val="TOC3"/>
            <w:tabs>
              <w:tab w:val="left" w:pos="1440"/>
              <w:tab w:val="right" w:leader="dot" w:pos="9736"/>
            </w:tabs>
            <w:rPr>
              <w:rFonts w:eastAsiaTheme="minorEastAsia" w:cstheme="minorBidi"/>
              <w:noProof/>
              <w:color w:val="auto"/>
              <w:kern w:val="2"/>
              <w:sz w:val="24"/>
              <w:szCs w:val="24"/>
              <w:lang w:val="fi-FI" w:eastAsia="fi-FI"/>
              <w14:ligatures w14:val="standardContextual"/>
            </w:rPr>
          </w:pPr>
          <w:hyperlink w:anchor="_Toc206777084" w:history="1">
            <w:r w:rsidRPr="00E3475F">
              <w:rPr>
                <w:rStyle w:val="Hyperlink"/>
                <w:noProof/>
              </w:rPr>
              <w:t>3.1.10</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10 – Cleanup of old subscriptions</w:t>
            </w:r>
            <w:r>
              <w:rPr>
                <w:noProof/>
                <w:webHidden/>
              </w:rPr>
              <w:tab/>
            </w:r>
            <w:r>
              <w:rPr>
                <w:noProof/>
                <w:webHidden/>
              </w:rPr>
              <w:fldChar w:fldCharType="begin"/>
            </w:r>
            <w:r>
              <w:rPr>
                <w:noProof/>
                <w:webHidden/>
              </w:rPr>
              <w:instrText xml:space="preserve"> PAGEREF _Toc206777084 \h </w:instrText>
            </w:r>
            <w:r>
              <w:rPr>
                <w:noProof/>
                <w:webHidden/>
              </w:rPr>
            </w:r>
            <w:r>
              <w:rPr>
                <w:noProof/>
                <w:webHidden/>
              </w:rPr>
              <w:fldChar w:fldCharType="separate"/>
            </w:r>
            <w:r>
              <w:rPr>
                <w:noProof/>
                <w:webHidden/>
              </w:rPr>
              <w:t>11</w:t>
            </w:r>
            <w:r>
              <w:rPr>
                <w:noProof/>
                <w:webHidden/>
              </w:rPr>
              <w:fldChar w:fldCharType="end"/>
            </w:r>
          </w:hyperlink>
        </w:p>
        <w:p w14:paraId="05232900" w14:textId="45F23764" w:rsidR="00DA3C10" w:rsidRDefault="00DA3C10">
          <w:pPr>
            <w:pStyle w:val="TOC3"/>
            <w:tabs>
              <w:tab w:val="left" w:pos="960"/>
              <w:tab w:val="right" w:leader="dot" w:pos="9736"/>
            </w:tabs>
            <w:rPr>
              <w:rFonts w:eastAsiaTheme="minorEastAsia" w:cstheme="minorBidi"/>
              <w:noProof/>
              <w:color w:val="auto"/>
              <w:kern w:val="2"/>
              <w:sz w:val="24"/>
              <w:szCs w:val="24"/>
              <w:lang w:val="fi-FI" w:eastAsia="fi-FI"/>
              <w14:ligatures w14:val="standardContextual"/>
            </w:rPr>
          </w:pPr>
          <w:hyperlink w:anchor="_Toc206777085" w:history="1">
            <w:r w:rsidRPr="00E3475F">
              <w:rPr>
                <w:rStyle w:val="Hyperlink"/>
                <w:iCs/>
                <w:noProof/>
              </w:rPr>
              <w:t>1.</w:t>
            </w:r>
            <w:r>
              <w:rPr>
                <w:rFonts w:eastAsiaTheme="minorEastAsia" w:cstheme="minorBidi"/>
                <w:noProof/>
                <w:color w:val="auto"/>
                <w:kern w:val="2"/>
                <w:sz w:val="24"/>
                <w:szCs w:val="24"/>
                <w:lang w:val="fi-FI" w:eastAsia="fi-FI"/>
                <w14:ligatures w14:val="standardContextual"/>
              </w:rPr>
              <w:tab/>
            </w:r>
            <w:r w:rsidRPr="00E3475F">
              <w:rPr>
                <w:rStyle w:val="Hyperlink"/>
                <w:iCs/>
                <w:noProof/>
              </w:rPr>
              <w:t>TODO</w:t>
            </w:r>
            <w:r>
              <w:rPr>
                <w:noProof/>
                <w:webHidden/>
              </w:rPr>
              <w:tab/>
            </w:r>
            <w:r>
              <w:rPr>
                <w:noProof/>
                <w:webHidden/>
              </w:rPr>
              <w:fldChar w:fldCharType="begin"/>
            </w:r>
            <w:r>
              <w:rPr>
                <w:noProof/>
                <w:webHidden/>
              </w:rPr>
              <w:instrText xml:space="preserve"> PAGEREF _Toc206777085 \h </w:instrText>
            </w:r>
            <w:r>
              <w:rPr>
                <w:noProof/>
                <w:webHidden/>
              </w:rPr>
            </w:r>
            <w:r>
              <w:rPr>
                <w:noProof/>
                <w:webHidden/>
              </w:rPr>
              <w:fldChar w:fldCharType="separate"/>
            </w:r>
            <w:r>
              <w:rPr>
                <w:noProof/>
                <w:webHidden/>
              </w:rPr>
              <w:t>12</w:t>
            </w:r>
            <w:r>
              <w:rPr>
                <w:noProof/>
                <w:webHidden/>
              </w:rPr>
              <w:fldChar w:fldCharType="end"/>
            </w:r>
          </w:hyperlink>
        </w:p>
        <w:p w14:paraId="30E89B66" w14:textId="5E03E18C" w:rsidR="00DA3C10" w:rsidRDefault="00DA3C10">
          <w:pPr>
            <w:pStyle w:val="TOC3"/>
            <w:tabs>
              <w:tab w:val="left" w:pos="1440"/>
              <w:tab w:val="right" w:leader="dot" w:pos="9736"/>
            </w:tabs>
            <w:rPr>
              <w:rFonts w:eastAsiaTheme="minorEastAsia" w:cstheme="minorBidi"/>
              <w:noProof/>
              <w:color w:val="auto"/>
              <w:kern w:val="2"/>
              <w:sz w:val="24"/>
              <w:szCs w:val="24"/>
              <w:lang w:val="fi-FI" w:eastAsia="fi-FI"/>
              <w14:ligatures w14:val="standardContextual"/>
            </w:rPr>
          </w:pPr>
          <w:hyperlink w:anchor="_Toc206777086" w:history="1">
            <w:r w:rsidRPr="00E3475F">
              <w:rPr>
                <w:rStyle w:val="Hyperlink"/>
                <w:noProof/>
              </w:rPr>
              <w:t>3.1.11</w:t>
            </w:r>
            <w:r>
              <w:rPr>
                <w:rFonts w:eastAsiaTheme="minorEastAsia" w:cstheme="minorBidi"/>
                <w:noProof/>
                <w:color w:val="auto"/>
                <w:kern w:val="2"/>
                <w:sz w:val="24"/>
                <w:szCs w:val="24"/>
                <w:lang w:val="fi-FI" w:eastAsia="fi-FI"/>
                <w14:ligatures w14:val="standardContextual"/>
              </w:rPr>
              <w:tab/>
            </w:r>
            <w:r w:rsidRPr="00E3475F">
              <w:rPr>
                <w:rStyle w:val="Hyperlink"/>
                <w:noProof/>
              </w:rPr>
              <w:t>Use case XX – Vessel can discover compatible VTS Information Services</w:t>
            </w:r>
            <w:r>
              <w:rPr>
                <w:noProof/>
                <w:webHidden/>
              </w:rPr>
              <w:tab/>
            </w:r>
            <w:r>
              <w:rPr>
                <w:noProof/>
                <w:webHidden/>
              </w:rPr>
              <w:fldChar w:fldCharType="begin"/>
            </w:r>
            <w:r>
              <w:rPr>
                <w:noProof/>
                <w:webHidden/>
              </w:rPr>
              <w:instrText xml:space="preserve"> PAGEREF _Toc206777086 \h </w:instrText>
            </w:r>
            <w:r>
              <w:rPr>
                <w:noProof/>
                <w:webHidden/>
              </w:rPr>
            </w:r>
            <w:r>
              <w:rPr>
                <w:noProof/>
                <w:webHidden/>
              </w:rPr>
              <w:fldChar w:fldCharType="separate"/>
            </w:r>
            <w:r>
              <w:rPr>
                <w:noProof/>
                <w:webHidden/>
              </w:rPr>
              <w:t>12</w:t>
            </w:r>
            <w:r>
              <w:rPr>
                <w:noProof/>
                <w:webHidden/>
              </w:rPr>
              <w:fldChar w:fldCharType="end"/>
            </w:r>
          </w:hyperlink>
        </w:p>
        <w:p w14:paraId="669E6CF2" w14:textId="0D56A08F"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87" w:history="1">
            <w:r w:rsidRPr="00E3475F">
              <w:rPr>
                <w:rStyle w:val="Hyperlink"/>
                <w:noProof/>
              </w:rPr>
              <w:t>3.2</w:t>
            </w:r>
            <w:r>
              <w:rPr>
                <w:rFonts w:eastAsiaTheme="minorEastAsia" w:cstheme="minorBidi"/>
                <w:noProof/>
                <w:color w:val="auto"/>
                <w:kern w:val="2"/>
                <w:sz w:val="24"/>
                <w:szCs w:val="24"/>
                <w:lang w:val="fi-FI" w:eastAsia="fi-FI"/>
                <w14:ligatures w14:val="standardContextual"/>
              </w:rPr>
              <w:tab/>
            </w:r>
            <w:r w:rsidRPr="00E3475F">
              <w:rPr>
                <w:rStyle w:val="Hyperlink"/>
                <w:noProof/>
              </w:rPr>
              <w:t>Data flows</w:t>
            </w:r>
            <w:r>
              <w:rPr>
                <w:noProof/>
                <w:webHidden/>
              </w:rPr>
              <w:tab/>
            </w:r>
            <w:r>
              <w:rPr>
                <w:noProof/>
                <w:webHidden/>
              </w:rPr>
              <w:fldChar w:fldCharType="begin"/>
            </w:r>
            <w:r>
              <w:rPr>
                <w:noProof/>
                <w:webHidden/>
              </w:rPr>
              <w:instrText xml:space="preserve"> PAGEREF _Toc206777087 \h </w:instrText>
            </w:r>
            <w:r>
              <w:rPr>
                <w:noProof/>
                <w:webHidden/>
              </w:rPr>
            </w:r>
            <w:r>
              <w:rPr>
                <w:noProof/>
                <w:webHidden/>
              </w:rPr>
              <w:fldChar w:fldCharType="separate"/>
            </w:r>
            <w:r>
              <w:rPr>
                <w:noProof/>
                <w:webHidden/>
              </w:rPr>
              <w:t>12</w:t>
            </w:r>
            <w:r>
              <w:rPr>
                <w:noProof/>
                <w:webHidden/>
              </w:rPr>
              <w:fldChar w:fldCharType="end"/>
            </w:r>
          </w:hyperlink>
        </w:p>
        <w:p w14:paraId="66C67866" w14:textId="5583F925"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88" w:history="1">
            <w:r w:rsidRPr="00E3475F">
              <w:rPr>
                <w:rStyle w:val="Hyperlink"/>
                <w:noProof/>
                <w:lang w:val="en-US"/>
              </w:rPr>
              <w:t>3.3</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Functional and non-functional requirements</w:t>
            </w:r>
            <w:r>
              <w:rPr>
                <w:noProof/>
                <w:webHidden/>
              </w:rPr>
              <w:tab/>
            </w:r>
            <w:r>
              <w:rPr>
                <w:noProof/>
                <w:webHidden/>
              </w:rPr>
              <w:fldChar w:fldCharType="begin"/>
            </w:r>
            <w:r>
              <w:rPr>
                <w:noProof/>
                <w:webHidden/>
              </w:rPr>
              <w:instrText xml:space="preserve"> PAGEREF _Toc206777088 \h </w:instrText>
            </w:r>
            <w:r>
              <w:rPr>
                <w:noProof/>
                <w:webHidden/>
              </w:rPr>
            </w:r>
            <w:r>
              <w:rPr>
                <w:noProof/>
                <w:webHidden/>
              </w:rPr>
              <w:fldChar w:fldCharType="separate"/>
            </w:r>
            <w:r>
              <w:rPr>
                <w:noProof/>
                <w:webHidden/>
              </w:rPr>
              <w:t>12</w:t>
            </w:r>
            <w:r>
              <w:rPr>
                <w:noProof/>
                <w:webHidden/>
              </w:rPr>
              <w:fldChar w:fldCharType="end"/>
            </w:r>
          </w:hyperlink>
        </w:p>
        <w:p w14:paraId="6705BDE4" w14:textId="0A879C2C"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89" w:history="1">
            <w:r w:rsidRPr="00E3475F">
              <w:rPr>
                <w:rStyle w:val="Hyperlink"/>
                <w:noProof/>
                <w:lang w:val="en-US"/>
              </w:rPr>
              <w:t>3.3.1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Functional requirements</w:t>
            </w:r>
            <w:r>
              <w:rPr>
                <w:noProof/>
                <w:webHidden/>
              </w:rPr>
              <w:tab/>
            </w:r>
            <w:r>
              <w:rPr>
                <w:noProof/>
                <w:webHidden/>
              </w:rPr>
              <w:fldChar w:fldCharType="begin"/>
            </w:r>
            <w:r>
              <w:rPr>
                <w:noProof/>
                <w:webHidden/>
              </w:rPr>
              <w:instrText xml:space="preserve"> PAGEREF _Toc206777089 \h </w:instrText>
            </w:r>
            <w:r>
              <w:rPr>
                <w:noProof/>
                <w:webHidden/>
              </w:rPr>
            </w:r>
            <w:r>
              <w:rPr>
                <w:noProof/>
                <w:webHidden/>
              </w:rPr>
              <w:fldChar w:fldCharType="separate"/>
            </w:r>
            <w:r>
              <w:rPr>
                <w:noProof/>
                <w:webHidden/>
              </w:rPr>
              <w:t>12</w:t>
            </w:r>
            <w:r>
              <w:rPr>
                <w:noProof/>
                <w:webHidden/>
              </w:rPr>
              <w:fldChar w:fldCharType="end"/>
            </w:r>
          </w:hyperlink>
        </w:p>
        <w:p w14:paraId="6252AFB0" w14:textId="13670CDF"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0" w:history="1">
            <w:r w:rsidRPr="00E3475F">
              <w:rPr>
                <w:rStyle w:val="Hyperlink"/>
                <w:noProof/>
                <w:lang w:val="en-US"/>
              </w:rPr>
              <w:t>3.3.2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Non-functional requirements</w:t>
            </w:r>
            <w:r>
              <w:rPr>
                <w:noProof/>
                <w:webHidden/>
              </w:rPr>
              <w:tab/>
            </w:r>
            <w:r>
              <w:rPr>
                <w:noProof/>
                <w:webHidden/>
              </w:rPr>
              <w:fldChar w:fldCharType="begin"/>
            </w:r>
            <w:r>
              <w:rPr>
                <w:noProof/>
                <w:webHidden/>
              </w:rPr>
              <w:instrText xml:space="preserve"> PAGEREF _Toc206777090 \h </w:instrText>
            </w:r>
            <w:r>
              <w:rPr>
                <w:noProof/>
                <w:webHidden/>
              </w:rPr>
            </w:r>
            <w:r>
              <w:rPr>
                <w:noProof/>
                <w:webHidden/>
              </w:rPr>
              <w:fldChar w:fldCharType="separate"/>
            </w:r>
            <w:r>
              <w:rPr>
                <w:noProof/>
                <w:webHidden/>
              </w:rPr>
              <w:t>13</w:t>
            </w:r>
            <w:r>
              <w:rPr>
                <w:noProof/>
                <w:webHidden/>
              </w:rPr>
              <w:fldChar w:fldCharType="end"/>
            </w:r>
          </w:hyperlink>
        </w:p>
        <w:p w14:paraId="192AE74E" w14:textId="194C45BD"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91" w:history="1">
            <w:r w:rsidRPr="00E3475F">
              <w:rPr>
                <w:rStyle w:val="Hyperlink"/>
                <w:noProof/>
                <w:lang w:val="en-US"/>
              </w:rPr>
              <w:t>3.4</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Other constraints</w:t>
            </w:r>
            <w:r>
              <w:rPr>
                <w:noProof/>
                <w:webHidden/>
              </w:rPr>
              <w:tab/>
            </w:r>
            <w:r>
              <w:rPr>
                <w:noProof/>
                <w:webHidden/>
              </w:rPr>
              <w:fldChar w:fldCharType="begin"/>
            </w:r>
            <w:r>
              <w:rPr>
                <w:noProof/>
                <w:webHidden/>
              </w:rPr>
              <w:instrText xml:space="preserve"> PAGEREF _Toc206777091 \h </w:instrText>
            </w:r>
            <w:r>
              <w:rPr>
                <w:noProof/>
                <w:webHidden/>
              </w:rPr>
            </w:r>
            <w:r>
              <w:rPr>
                <w:noProof/>
                <w:webHidden/>
              </w:rPr>
              <w:fldChar w:fldCharType="separate"/>
            </w:r>
            <w:r>
              <w:rPr>
                <w:noProof/>
                <w:webHidden/>
              </w:rPr>
              <w:t>14</w:t>
            </w:r>
            <w:r>
              <w:rPr>
                <w:noProof/>
                <w:webHidden/>
              </w:rPr>
              <w:fldChar w:fldCharType="end"/>
            </w:r>
          </w:hyperlink>
        </w:p>
        <w:p w14:paraId="1DF85230" w14:textId="36546F87"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2" w:history="1">
            <w:r w:rsidRPr="00E3475F">
              <w:rPr>
                <w:rStyle w:val="Hyperlink"/>
                <w:noProof/>
                <w:lang w:val="en-US"/>
              </w:rPr>
              <w:t>3.4.1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Relevant Industrial Standards</w:t>
            </w:r>
            <w:r>
              <w:rPr>
                <w:noProof/>
                <w:webHidden/>
              </w:rPr>
              <w:tab/>
            </w:r>
            <w:r>
              <w:rPr>
                <w:noProof/>
                <w:webHidden/>
              </w:rPr>
              <w:fldChar w:fldCharType="begin"/>
            </w:r>
            <w:r>
              <w:rPr>
                <w:noProof/>
                <w:webHidden/>
              </w:rPr>
              <w:instrText xml:space="preserve"> PAGEREF _Toc206777092 \h </w:instrText>
            </w:r>
            <w:r>
              <w:rPr>
                <w:noProof/>
                <w:webHidden/>
              </w:rPr>
            </w:r>
            <w:r>
              <w:rPr>
                <w:noProof/>
                <w:webHidden/>
              </w:rPr>
              <w:fldChar w:fldCharType="separate"/>
            </w:r>
            <w:r>
              <w:rPr>
                <w:noProof/>
                <w:webHidden/>
              </w:rPr>
              <w:t>14</w:t>
            </w:r>
            <w:r>
              <w:rPr>
                <w:noProof/>
                <w:webHidden/>
              </w:rPr>
              <w:fldChar w:fldCharType="end"/>
            </w:r>
          </w:hyperlink>
        </w:p>
        <w:p w14:paraId="5A75AD6A" w14:textId="2B1C00CC"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3" w:history="1">
            <w:r w:rsidRPr="00E3475F">
              <w:rPr>
                <w:rStyle w:val="Hyperlink"/>
                <w:noProof/>
                <w:lang w:val="en-US"/>
              </w:rPr>
              <w:t>3.4.2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Operational nodes</w:t>
            </w:r>
            <w:r>
              <w:rPr>
                <w:noProof/>
                <w:webHidden/>
              </w:rPr>
              <w:tab/>
            </w:r>
            <w:r>
              <w:rPr>
                <w:noProof/>
                <w:webHidden/>
              </w:rPr>
              <w:fldChar w:fldCharType="begin"/>
            </w:r>
            <w:r>
              <w:rPr>
                <w:noProof/>
                <w:webHidden/>
              </w:rPr>
              <w:instrText xml:space="preserve"> PAGEREF _Toc206777093 \h </w:instrText>
            </w:r>
            <w:r>
              <w:rPr>
                <w:noProof/>
                <w:webHidden/>
              </w:rPr>
            </w:r>
            <w:r>
              <w:rPr>
                <w:noProof/>
                <w:webHidden/>
              </w:rPr>
              <w:fldChar w:fldCharType="separate"/>
            </w:r>
            <w:r>
              <w:rPr>
                <w:noProof/>
                <w:webHidden/>
              </w:rPr>
              <w:t>15</w:t>
            </w:r>
            <w:r>
              <w:rPr>
                <w:noProof/>
                <w:webHidden/>
              </w:rPr>
              <w:fldChar w:fldCharType="end"/>
            </w:r>
          </w:hyperlink>
        </w:p>
        <w:p w14:paraId="6F8A9B43" w14:textId="6E5CB766"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094" w:history="1">
            <w:r w:rsidRPr="00E3475F">
              <w:rPr>
                <w:rStyle w:val="Hyperlink"/>
                <w:noProof/>
              </w:rPr>
              <w:t>4</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Service Overview</w:t>
            </w:r>
            <w:r>
              <w:rPr>
                <w:noProof/>
                <w:webHidden/>
              </w:rPr>
              <w:tab/>
            </w:r>
            <w:r>
              <w:rPr>
                <w:noProof/>
                <w:webHidden/>
              </w:rPr>
              <w:fldChar w:fldCharType="begin"/>
            </w:r>
            <w:r>
              <w:rPr>
                <w:noProof/>
                <w:webHidden/>
              </w:rPr>
              <w:instrText xml:space="preserve"> PAGEREF _Toc206777094 \h </w:instrText>
            </w:r>
            <w:r>
              <w:rPr>
                <w:noProof/>
                <w:webHidden/>
              </w:rPr>
            </w:r>
            <w:r>
              <w:rPr>
                <w:noProof/>
                <w:webHidden/>
              </w:rPr>
              <w:fldChar w:fldCharType="separate"/>
            </w:r>
            <w:r>
              <w:rPr>
                <w:noProof/>
                <w:webHidden/>
              </w:rPr>
              <w:t>16</w:t>
            </w:r>
            <w:r>
              <w:rPr>
                <w:noProof/>
                <w:webHidden/>
              </w:rPr>
              <w:fldChar w:fldCharType="end"/>
            </w:r>
          </w:hyperlink>
        </w:p>
        <w:p w14:paraId="33735ECA" w14:textId="47F2028E"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095" w:history="1">
            <w:r w:rsidRPr="00E3475F">
              <w:rPr>
                <w:rStyle w:val="Hyperlink"/>
                <w:noProof/>
                <w:lang w:val="en-US"/>
              </w:rPr>
              <w:t>4.1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Logical operations</w:t>
            </w:r>
            <w:r>
              <w:rPr>
                <w:noProof/>
                <w:webHidden/>
              </w:rPr>
              <w:tab/>
            </w:r>
            <w:r>
              <w:rPr>
                <w:noProof/>
                <w:webHidden/>
              </w:rPr>
              <w:fldChar w:fldCharType="begin"/>
            </w:r>
            <w:r>
              <w:rPr>
                <w:noProof/>
                <w:webHidden/>
              </w:rPr>
              <w:instrText xml:space="preserve"> PAGEREF _Toc206777095 \h </w:instrText>
            </w:r>
            <w:r>
              <w:rPr>
                <w:noProof/>
                <w:webHidden/>
              </w:rPr>
            </w:r>
            <w:r>
              <w:rPr>
                <w:noProof/>
                <w:webHidden/>
              </w:rPr>
              <w:fldChar w:fldCharType="separate"/>
            </w:r>
            <w:r>
              <w:rPr>
                <w:noProof/>
                <w:webHidden/>
              </w:rPr>
              <w:t>16</w:t>
            </w:r>
            <w:r>
              <w:rPr>
                <w:noProof/>
                <w:webHidden/>
              </w:rPr>
              <w:fldChar w:fldCharType="end"/>
            </w:r>
          </w:hyperlink>
        </w:p>
        <w:p w14:paraId="6C083230" w14:textId="2CBBC3B9"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6" w:history="1">
            <w:r w:rsidRPr="00E3475F">
              <w:rPr>
                <w:rStyle w:val="Hyperlink"/>
                <w:noProof/>
                <w:lang w:val="en-US"/>
              </w:rPr>
              <w:t>4.1.1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Search Service Registry</w:t>
            </w:r>
            <w:r>
              <w:rPr>
                <w:noProof/>
                <w:webHidden/>
              </w:rPr>
              <w:tab/>
            </w:r>
            <w:r>
              <w:rPr>
                <w:noProof/>
                <w:webHidden/>
              </w:rPr>
              <w:fldChar w:fldCharType="begin"/>
            </w:r>
            <w:r>
              <w:rPr>
                <w:noProof/>
                <w:webHidden/>
              </w:rPr>
              <w:instrText xml:space="preserve"> PAGEREF _Toc206777096 \h </w:instrText>
            </w:r>
            <w:r>
              <w:rPr>
                <w:noProof/>
                <w:webHidden/>
              </w:rPr>
            </w:r>
            <w:r>
              <w:rPr>
                <w:noProof/>
                <w:webHidden/>
              </w:rPr>
              <w:fldChar w:fldCharType="separate"/>
            </w:r>
            <w:r>
              <w:rPr>
                <w:noProof/>
                <w:webHidden/>
              </w:rPr>
              <w:t>17</w:t>
            </w:r>
            <w:r>
              <w:rPr>
                <w:noProof/>
                <w:webHidden/>
              </w:rPr>
              <w:fldChar w:fldCharType="end"/>
            </w:r>
          </w:hyperlink>
        </w:p>
        <w:p w14:paraId="117A4E3B" w14:textId="352D17A4"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7" w:history="1">
            <w:r w:rsidRPr="00E3475F">
              <w:rPr>
                <w:rStyle w:val="Hyperlink"/>
                <w:noProof/>
                <w:lang w:val="en-US"/>
              </w:rPr>
              <w:t>4.1.2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Service registry updates</w:t>
            </w:r>
            <w:r>
              <w:rPr>
                <w:noProof/>
                <w:webHidden/>
              </w:rPr>
              <w:tab/>
            </w:r>
            <w:r>
              <w:rPr>
                <w:noProof/>
                <w:webHidden/>
              </w:rPr>
              <w:fldChar w:fldCharType="begin"/>
            </w:r>
            <w:r>
              <w:rPr>
                <w:noProof/>
                <w:webHidden/>
              </w:rPr>
              <w:instrText xml:space="preserve"> PAGEREF _Toc206777097 \h </w:instrText>
            </w:r>
            <w:r>
              <w:rPr>
                <w:noProof/>
                <w:webHidden/>
              </w:rPr>
            </w:r>
            <w:r>
              <w:rPr>
                <w:noProof/>
                <w:webHidden/>
              </w:rPr>
              <w:fldChar w:fldCharType="separate"/>
            </w:r>
            <w:r>
              <w:rPr>
                <w:noProof/>
                <w:webHidden/>
              </w:rPr>
              <w:t>18</w:t>
            </w:r>
            <w:r>
              <w:rPr>
                <w:noProof/>
                <w:webHidden/>
              </w:rPr>
              <w:fldChar w:fldCharType="end"/>
            </w:r>
          </w:hyperlink>
        </w:p>
        <w:p w14:paraId="1C17EB67" w14:textId="3A4DF6A5"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8" w:history="1">
            <w:r w:rsidRPr="00E3475F">
              <w:rPr>
                <w:rStyle w:val="Hyperlink"/>
                <w:noProof/>
                <w:lang w:val="en-US"/>
              </w:rPr>
              <w:t>4.1.3</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System status</w:t>
            </w:r>
            <w:r>
              <w:rPr>
                <w:noProof/>
                <w:webHidden/>
              </w:rPr>
              <w:tab/>
            </w:r>
            <w:r>
              <w:rPr>
                <w:noProof/>
                <w:webHidden/>
              </w:rPr>
              <w:fldChar w:fldCharType="begin"/>
            </w:r>
            <w:r>
              <w:rPr>
                <w:noProof/>
                <w:webHidden/>
              </w:rPr>
              <w:instrText xml:space="preserve"> PAGEREF _Toc206777098 \h </w:instrText>
            </w:r>
            <w:r>
              <w:rPr>
                <w:noProof/>
                <w:webHidden/>
              </w:rPr>
            </w:r>
            <w:r>
              <w:rPr>
                <w:noProof/>
                <w:webHidden/>
              </w:rPr>
              <w:fldChar w:fldCharType="separate"/>
            </w:r>
            <w:r>
              <w:rPr>
                <w:noProof/>
                <w:webHidden/>
              </w:rPr>
              <w:t>18</w:t>
            </w:r>
            <w:r>
              <w:rPr>
                <w:noProof/>
                <w:webHidden/>
              </w:rPr>
              <w:fldChar w:fldCharType="end"/>
            </w:r>
          </w:hyperlink>
        </w:p>
        <w:p w14:paraId="5CAE8A36" w14:textId="6C129058"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099" w:history="1">
            <w:r w:rsidRPr="00E3475F">
              <w:rPr>
                <w:rStyle w:val="Hyperlink"/>
                <w:noProof/>
                <w:lang w:val="en-US"/>
              </w:rPr>
              <w:t>4.1.4</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Send and receive acknowledgment</w:t>
            </w:r>
            <w:r>
              <w:rPr>
                <w:noProof/>
                <w:webHidden/>
              </w:rPr>
              <w:tab/>
            </w:r>
            <w:r>
              <w:rPr>
                <w:noProof/>
                <w:webHidden/>
              </w:rPr>
              <w:fldChar w:fldCharType="begin"/>
            </w:r>
            <w:r>
              <w:rPr>
                <w:noProof/>
                <w:webHidden/>
              </w:rPr>
              <w:instrText xml:space="preserve"> PAGEREF _Toc206777099 \h </w:instrText>
            </w:r>
            <w:r>
              <w:rPr>
                <w:noProof/>
                <w:webHidden/>
              </w:rPr>
            </w:r>
            <w:r>
              <w:rPr>
                <w:noProof/>
                <w:webHidden/>
              </w:rPr>
              <w:fldChar w:fldCharType="separate"/>
            </w:r>
            <w:r>
              <w:rPr>
                <w:noProof/>
                <w:webHidden/>
              </w:rPr>
              <w:t>18</w:t>
            </w:r>
            <w:r>
              <w:rPr>
                <w:noProof/>
                <w:webHidden/>
              </w:rPr>
              <w:fldChar w:fldCharType="end"/>
            </w:r>
          </w:hyperlink>
        </w:p>
        <w:p w14:paraId="2EF91182" w14:textId="50EE1F88"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0" w:history="1">
            <w:r w:rsidRPr="00E3475F">
              <w:rPr>
                <w:rStyle w:val="Hyperlink"/>
                <w:noProof/>
                <w:lang w:val="en-US"/>
              </w:rPr>
              <w:t>4.1.5</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Send message</w:t>
            </w:r>
            <w:r>
              <w:rPr>
                <w:noProof/>
                <w:webHidden/>
              </w:rPr>
              <w:tab/>
            </w:r>
            <w:r>
              <w:rPr>
                <w:noProof/>
                <w:webHidden/>
              </w:rPr>
              <w:fldChar w:fldCharType="begin"/>
            </w:r>
            <w:r>
              <w:rPr>
                <w:noProof/>
                <w:webHidden/>
              </w:rPr>
              <w:instrText xml:space="preserve"> PAGEREF _Toc206777100 \h </w:instrText>
            </w:r>
            <w:r>
              <w:rPr>
                <w:noProof/>
                <w:webHidden/>
              </w:rPr>
            </w:r>
            <w:r>
              <w:rPr>
                <w:noProof/>
                <w:webHidden/>
              </w:rPr>
              <w:fldChar w:fldCharType="separate"/>
            </w:r>
            <w:r>
              <w:rPr>
                <w:noProof/>
                <w:webHidden/>
              </w:rPr>
              <w:t>18</w:t>
            </w:r>
            <w:r>
              <w:rPr>
                <w:noProof/>
                <w:webHidden/>
              </w:rPr>
              <w:fldChar w:fldCharType="end"/>
            </w:r>
          </w:hyperlink>
        </w:p>
        <w:p w14:paraId="2421848A" w14:textId="5CF231FF"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1" w:history="1">
            <w:r w:rsidRPr="00E3475F">
              <w:rPr>
                <w:rStyle w:val="Hyperlink"/>
                <w:noProof/>
                <w:lang w:val="en-US"/>
              </w:rPr>
              <w:t>4.1.6</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Receive message</w:t>
            </w:r>
            <w:r>
              <w:rPr>
                <w:noProof/>
                <w:webHidden/>
              </w:rPr>
              <w:tab/>
            </w:r>
            <w:r>
              <w:rPr>
                <w:noProof/>
                <w:webHidden/>
              </w:rPr>
              <w:fldChar w:fldCharType="begin"/>
            </w:r>
            <w:r>
              <w:rPr>
                <w:noProof/>
                <w:webHidden/>
              </w:rPr>
              <w:instrText xml:space="preserve"> PAGEREF _Toc206777101 \h </w:instrText>
            </w:r>
            <w:r>
              <w:rPr>
                <w:noProof/>
                <w:webHidden/>
              </w:rPr>
            </w:r>
            <w:r>
              <w:rPr>
                <w:noProof/>
                <w:webHidden/>
              </w:rPr>
              <w:fldChar w:fldCharType="separate"/>
            </w:r>
            <w:r>
              <w:rPr>
                <w:noProof/>
                <w:webHidden/>
              </w:rPr>
              <w:t>18</w:t>
            </w:r>
            <w:r>
              <w:rPr>
                <w:noProof/>
                <w:webHidden/>
              </w:rPr>
              <w:fldChar w:fldCharType="end"/>
            </w:r>
          </w:hyperlink>
        </w:p>
        <w:p w14:paraId="34E67395" w14:textId="6D270C07"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2" w:history="1">
            <w:r w:rsidRPr="00E3475F">
              <w:rPr>
                <w:rStyle w:val="Hyperlink"/>
                <w:noProof/>
                <w:lang w:val="en-US"/>
              </w:rPr>
              <w:t>4.1.7</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Subscribe to information</w:t>
            </w:r>
            <w:r>
              <w:rPr>
                <w:noProof/>
                <w:webHidden/>
              </w:rPr>
              <w:tab/>
            </w:r>
            <w:r>
              <w:rPr>
                <w:noProof/>
                <w:webHidden/>
              </w:rPr>
              <w:fldChar w:fldCharType="begin"/>
            </w:r>
            <w:r>
              <w:rPr>
                <w:noProof/>
                <w:webHidden/>
              </w:rPr>
              <w:instrText xml:space="preserve"> PAGEREF _Toc206777102 \h </w:instrText>
            </w:r>
            <w:r>
              <w:rPr>
                <w:noProof/>
                <w:webHidden/>
              </w:rPr>
            </w:r>
            <w:r>
              <w:rPr>
                <w:noProof/>
                <w:webHidden/>
              </w:rPr>
              <w:fldChar w:fldCharType="separate"/>
            </w:r>
            <w:r>
              <w:rPr>
                <w:noProof/>
                <w:webHidden/>
              </w:rPr>
              <w:t>18</w:t>
            </w:r>
            <w:r>
              <w:rPr>
                <w:noProof/>
                <w:webHidden/>
              </w:rPr>
              <w:fldChar w:fldCharType="end"/>
            </w:r>
          </w:hyperlink>
        </w:p>
        <w:p w14:paraId="07ECDF9E" w14:textId="7CBC054E"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3" w:history="1">
            <w:r w:rsidRPr="00E3475F">
              <w:rPr>
                <w:rStyle w:val="Hyperlink"/>
                <w:noProof/>
                <w:lang w:val="en-US"/>
              </w:rPr>
              <w:t>4.1.8</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Discovering service functionality</w:t>
            </w:r>
            <w:r>
              <w:rPr>
                <w:noProof/>
                <w:webHidden/>
              </w:rPr>
              <w:tab/>
            </w:r>
            <w:r>
              <w:rPr>
                <w:noProof/>
                <w:webHidden/>
              </w:rPr>
              <w:fldChar w:fldCharType="begin"/>
            </w:r>
            <w:r>
              <w:rPr>
                <w:noProof/>
                <w:webHidden/>
              </w:rPr>
              <w:instrText xml:space="preserve"> PAGEREF _Toc206777103 \h </w:instrText>
            </w:r>
            <w:r>
              <w:rPr>
                <w:noProof/>
                <w:webHidden/>
              </w:rPr>
            </w:r>
            <w:r>
              <w:rPr>
                <w:noProof/>
                <w:webHidden/>
              </w:rPr>
              <w:fldChar w:fldCharType="separate"/>
            </w:r>
            <w:r>
              <w:rPr>
                <w:noProof/>
                <w:webHidden/>
              </w:rPr>
              <w:t>18</w:t>
            </w:r>
            <w:r>
              <w:rPr>
                <w:noProof/>
                <w:webHidden/>
              </w:rPr>
              <w:fldChar w:fldCharType="end"/>
            </w:r>
          </w:hyperlink>
        </w:p>
        <w:p w14:paraId="254B64A0" w14:textId="17707E1F"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04" w:history="1">
            <w:r w:rsidRPr="00E3475F">
              <w:rPr>
                <w:rStyle w:val="Hyperlink"/>
                <w:noProof/>
                <w:lang w:val="en-US"/>
              </w:rPr>
              <w:t>4.2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Logical parameters</w:t>
            </w:r>
            <w:r>
              <w:rPr>
                <w:noProof/>
                <w:webHidden/>
              </w:rPr>
              <w:tab/>
            </w:r>
            <w:r>
              <w:rPr>
                <w:noProof/>
                <w:webHidden/>
              </w:rPr>
              <w:fldChar w:fldCharType="begin"/>
            </w:r>
            <w:r>
              <w:rPr>
                <w:noProof/>
                <w:webHidden/>
              </w:rPr>
              <w:instrText xml:space="preserve"> PAGEREF _Toc206777104 \h </w:instrText>
            </w:r>
            <w:r>
              <w:rPr>
                <w:noProof/>
                <w:webHidden/>
              </w:rPr>
            </w:r>
            <w:r>
              <w:rPr>
                <w:noProof/>
                <w:webHidden/>
              </w:rPr>
              <w:fldChar w:fldCharType="separate"/>
            </w:r>
            <w:r>
              <w:rPr>
                <w:noProof/>
                <w:webHidden/>
              </w:rPr>
              <w:t>18</w:t>
            </w:r>
            <w:r>
              <w:rPr>
                <w:noProof/>
                <w:webHidden/>
              </w:rPr>
              <w:fldChar w:fldCharType="end"/>
            </w:r>
          </w:hyperlink>
        </w:p>
        <w:p w14:paraId="586018C1" w14:textId="7BB39540"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5" w:history="1">
            <w:r w:rsidRPr="00E3475F">
              <w:rPr>
                <w:rStyle w:val="Hyperlink"/>
                <w:noProof/>
                <w:lang w:val="en-US"/>
              </w:rPr>
              <w:t>4.2.1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Callback</w:t>
            </w:r>
            <w:r>
              <w:rPr>
                <w:noProof/>
                <w:webHidden/>
              </w:rPr>
              <w:tab/>
            </w:r>
            <w:r>
              <w:rPr>
                <w:noProof/>
                <w:webHidden/>
              </w:rPr>
              <w:fldChar w:fldCharType="begin"/>
            </w:r>
            <w:r>
              <w:rPr>
                <w:noProof/>
                <w:webHidden/>
              </w:rPr>
              <w:instrText xml:space="preserve"> PAGEREF _Toc206777105 \h </w:instrText>
            </w:r>
            <w:r>
              <w:rPr>
                <w:noProof/>
                <w:webHidden/>
              </w:rPr>
            </w:r>
            <w:r>
              <w:rPr>
                <w:noProof/>
                <w:webHidden/>
              </w:rPr>
              <w:fldChar w:fldCharType="separate"/>
            </w:r>
            <w:r>
              <w:rPr>
                <w:noProof/>
                <w:webHidden/>
              </w:rPr>
              <w:t>18</w:t>
            </w:r>
            <w:r>
              <w:rPr>
                <w:noProof/>
                <w:webHidden/>
              </w:rPr>
              <w:fldChar w:fldCharType="end"/>
            </w:r>
          </w:hyperlink>
        </w:p>
        <w:p w14:paraId="79A27AA7" w14:textId="29BE8E58"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6" w:history="1">
            <w:r w:rsidRPr="00E3475F">
              <w:rPr>
                <w:rStyle w:val="Hyperlink"/>
                <w:noProof/>
                <w:lang w:val="en-US"/>
              </w:rPr>
              <w:t>4.2.2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Geometry</w:t>
            </w:r>
            <w:r>
              <w:rPr>
                <w:noProof/>
                <w:webHidden/>
              </w:rPr>
              <w:tab/>
            </w:r>
            <w:r>
              <w:rPr>
                <w:noProof/>
                <w:webHidden/>
              </w:rPr>
              <w:fldChar w:fldCharType="begin"/>
            </w:r>
            <w:r>
              <w:rPr>
                <w:noProof/>
                <w:webHidden/>
              </w:rPr>
              <w:instrText xml:space="preserve"> PAGEREF _Toc206777106 \h </w:instrText>
            </w:r>
            <w:r>
              <w:rPr>
                <w:noProof/>
                <w:webHidden/>
              </w:rPr>
            </w:r>
            <w:r>
              <w:rPr>
                <w:noProof/>
                <w:webHidden/>
              </w:rPr>
              <w:fldChar w:fldCharType="separate"/>
            </w:r>
            <w:r>
              <w:rPr>
                <w:noProof/>
                <w:webHidden/>
              </w:rPr>
              <w:t>19</w:t>
            </w:r>
            <w:r>
              <w:rPr>
                <w:noProof/>
                <w:webHidden/>
              </w:rPr>
              <w:fldChar w:fldCharType="end"/>
            </w:r>
          </w:hyperlink>
        </w:p>
        <w:p w14:paraId="69485100" w14:textId="3684CFBA"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7" w:history="1">
            <w:r w:rsidRPr="00E3475F">
              <w:rPr>
                <w:rStyle w:val="Hyperlink"/>
                <w:noProof/>
                <w:lang w:val="en-US"/>
              </w:rPr>
              <w:t>4.2.3</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Message identifier</w:t>
            </w:r>
            <w:r>
              <w:rPr>
                <w:noProof/>
                <w:webHidden/>
              </w:rPr>
              <w:tab/>
            </w:r>
            <w:r>
              <w:rPr>
                <w:noProof/>
                <w:webHidden/>
              </w:rPr>
              <w:fldChar w:fldCharType="begin"/>
            </w:r>
            <w:r>
              <w:rPr>
                <w:noProof/>
                <w:webHidden/>
              </w:rPr>
              <w:instrText xml:space="preserve"> PAGEREF _Toc206777107 \h </w:instrText>
            </w:r>
            <w:r>
              <w:rPr>
                <w:noProof/>
                <w:webHidden/>
              </w:rPr>
            </w:r>
            <w:r>
              <w:rPr>
                <w:noProof/>
                <w:webHidden/>
              </w:rPr>
              <w:fldChar w:fldCharType="separate"/>
            </w:r>
            <w:r>
              <w:rPr>
                <w:noProof/>
                <w:webHidden/>
              </w:rPr>
              <w:t>19</w:t>
            </w:r>
            <w:r>
              <w:rPr>
                <w:noProof/>
                <w:webHidden/>
              </w:rPr>
              <w:fldChar w:fldCharType="end"/>
            </w:r>
          </w:hyperlink>
        </w:p>
        <w:p w14:paraId="1658626A" w14:textId="51492060" w:rsidR="00DA3C10" w:rsidRDefault="00DA3C10">
          <w:pPr>
            <w:pStyle w:val="TOC3"/>
            <w:tabs>
              <w:tab w:val="left" w:pos="1200"/>
              <w:tab w:val="right" w:leader="dot" w:pos="9736"/>
            </w:tabs>
            <w:rPr>
              <w:rFonts w:eastAsiaTheme="minorEastAsia" w:cstheme="minorBidi"/>
              <w:noProof/>
              <w:color w:val="auto"/>
              <w:kern w:val="2"/>
              <w:sz w:val="24"/>
              <w:szCs w:val="24"/>
              <w:lang w:val="fi-FI" w:eastAsia="fi-FI"/>
              <w14:ligatures w14:val="standardContextual"/>
            </w:rPr>
          </w:pPr>
          <w:hyperlink w:anchor="_Toc206777108" w:history="1">
            <w:r w:rsidRPr="00E3475F">
              <w:rPr>
                <w:rStyle w:val="Hyperlink"/>
                <w:noProof/>
                <w:lang w:val="en-US"/>
              </w:rPr>
              <w:t>4.2.4</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Service discovery</w:t>
            </w:r>
            <w:r>
              <w:rPr>
                <w:noProof/>
                <w:webHidden/>
              </w:rPr>
              <w:tab/>
            </w:r>
            <w:r>
              <w:rPr>
                <w:noProof/>
                <w:webHidden/>
              </w:rPr>
              <w:fldChar w:fldCharType="begin"/>
            </w:r>
            <w:r>
              <w:rPr>
                <w:noProof/>
                <w:webHidden/>
              </w:rPr>
              <w:instrText xml:space="preserve"> PAGEREF _Toc206777108 \h </w:instrText>
            </w:r>
            <w:r>
              <w:rPr>
                <w:noProof/>
                <w:webHidden/>
              </w:rPr>
            </w:r>
            <w:r>
              <w:rPr>
                <w:noProof/>
                <w:webHidden/>
              </w:rPr>
              <w:fldChar w:fldCharType="separate"/>
            </w:r>
            <w:r>
              <w:rPr>
                <w:noProof/>
                <w:webHidden/>
              </w:rPr>
              <w:t>19</w:t>
            </w:r>
            <w:r>
              <w:rPr>
                <w:noProof/>
                <w:webHidden/>
              </w:rPr>
              <w:fldChar w:fldCharType="end"/>
            </w:r>
          </w:hyperlink>
        </w:p>
        <w:p w14:paraId="57C4482F" w14:textId="2ED6C074"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109" w:history="1">
            <w:r w:rsidRPr="00E3475F">
              <w:rPr>
                <w:rStyle w:val="Hyperlink"/>
                <w:noProof/>
              </w:rPr>
              <w:t>5</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Service Data Model</w:t>
            </w:r>
            <w:r>
              <w:rPr>
                <w:noProof/>
                <w:webHidden/>
              </w:rPr>
              <w:tab/>
            </w:r>
            <w:r>
              <w:rPr>
                <w:noProof/>
                <w:webHidden/>
              </w:rPr>
              <w:fldChar w:fldCharType="begin"/>
            </w:r>
            <w:r>
              <w:rPr>
                <w:noProof/>
                <w:webHidden/>
              </w:rPr>
              <w:instrText xml:space="preserve"> PAGEREF _Toc206777109 \h </w:instrText>
            </w:r>
            <w:r>
              <w:rPr>
                <w:noProof/>
                <w:webHidden/>
              </w:rPr>
            </w:r>
            <w:r>
              <w:rPr>
                <w:noProof/>
                <w:webHidden/>
              </w:rPr>
              <w:fldChar w:fldCharType="separate"/>
            </w:r>
            <w:r>
              <w:rPr>
                <w:noProof/>
                <w:webHidden/>
              </w:rPr>
              <w:t>20</w:t>
            </w:r>
            <w:r>
              <w:rPr>
                <w:noProof/>
                <w:webHidden/>
              </w:rPr>
              <w:fldChar w:fldCharType="end"/>
            </w:r>
          </w:hyperlink>
        </w:p>
        <w:p w14:paraId="20121E73" w14:textId="03EAE242"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0" w:history="1">
            <w:r w:rsidRPr="00E3475F">
              <w:rPr>
                <w:rStyle w:val="Hyperlink"/>
                <w:noProof/>
                <w:lang w:val="en-US"/>
              </w:rPr>
              <w:t>5.1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Container type</w:t>
            </w:r>
            <w:r>
              <w:rPr>
                <w:noProof/>
                <w:webHidden/>
              </w:rPr>
              <w:tab/>
            </w:r>
            <w:r>
              <w:rPr>
                <w:noProof/>
                <w:webHidden/>
              </w:rPr>
              <w:fldChar w:fldCharType="begin"/>
            </w:r>
            <w:r>
              <w:rPr>
                <w:noProof/>
                <w:webHidden/>
              </w:rPr>
              <w:instrText xml:space="preserve"> PAGEREF _Toc206777110 \h </w:instrText>
            </w:r>
            <w:r>
              <w:rPr>
                <w:noProof/>
                <w:webHidden/>
              </w:rPr>
            </w:r>
            <w:r>
              <w:rPr>
                <w:noProof/>
                <w:webHidden/>
              </w:rPr>
              <w:fldChar w:fldCharType="separate"/>
            </w:r>
            <w:r>
              <w:rPr>
                <w:noProof/>
                <w:webHidden/>
              </w:rPr>
              <w:t>20</w:t>
            </w:r>
            <w:r>
              <w:rPr>
                <w:noProof/>
                <w:webHidden/>
              </w:rPr>
              <w:fldChar w:fldCharType="end"/>
            </w:r>
          </w:hyperlink>
        </w:p>
        <w:p w14:paraId="7226E06A" w14:textId="64F1989B"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1" w:history="1">
            <w:r w:rsidRPr="00E3475F">
              <w:rPr>
                <w:rStyle w:val="Hyperlink"/>
                <w:noProof/>
                <w:lang w:val="en-US"/>
              </w:rPr>
              <w:t>5.2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End-to-end verification of data</w:t>
            </w:r>
            <w:r>
              <w:rPr>
                <w:noProof/>
                <w:webHidden/>
              </w:rPr>
              <w:tab/>
            </w:r>
            <w:r>
              <w:rPr>
                <w:noProof/>
                <w:webHidden/>
              </w:rPr>
              <w:fldChar w:fldCharType="begin"/>
            </w:r>
            <w:r>
              <w:rPr>
                <w:noProof/>
                <w:webHidden/>
              </w:rPr>
              <w:instrText xml:space="preserve"> PAGEREF _Toc206777111 \h </w:instrText>
            </w:r>
            <w:r>
              <w:rPr>
                <w:noProof/>
                <w:webHidden/>
              </w:rPr>
            </w:r>
            <w:r>
              <w:rPr>
                <w:noProof/>
                <w:webHidden/>
              </w:rPr>
              <w:fldChar w:fldCharType="separate"/>
            </w:r>
            <w:r>
              <w:rPr>
                <w:noProof/>
                <w:webHidden/>
              </w:rPr>
              <w:t>20</w:t>
            </w:r>
            <w:r>
              <w:rPr>
                <w:noProof/>
                <w:webHidden/>
              </w:rPr>
              <w:fldChar w:fldCharType="end"/>
            </w:r>
          </w:hyperlink>
        </w:p>
        <w:p w14:paraId="587C3D04" w14:textId="5D63AD8E"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2" w:history="1">
            <w:r w:rsidRPr="00E3475F">
              <w:rPr>
                <w:rStyle w:val="Hyperlink"/>
                <w:noProof/>
                <w:lang w:val="en-US"/>
              </w:rPr>
              <w:t>5.3</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Message markers</w:t>
            </w:r>
            <w:r>
              <w:rPr>
                <w:noProof/>
                <w:webHidden/>
              </w:rPr>
              <w:tab/>
            </w:r>
            <w:r>
              <w:rPr>
                <w:noProof/>
                <w:webHidden/>
              </w:rPr>
              <w:fldChar w:fldCharType="begin"/>
            </w:r>
            <w:r>
              <w:rPr>
                <w:noProof/>
                <w:webHidden/>
              </w:rPr>
              <w:instrText xml:space="preserve"> PAGEREF _Toc206777112 \h </w:instrText>
            </w:r>
            <w:r>
              <w:rPr>
                <w:noProof/>
                <w:webHidden/>
              </w:rPr>
            </w:r>
            <w:r>
              <w:rPr>
                <w:noProof/>
                <w:webHidden/>
              </w:rPr>
              <w:fldChar w:fldCharType="separate"/>
            </w:r>
            <w:r>
              <w:rPr>
                <w:noProof/>
                <w:webHidden/>
              </w:rPr>
              <w:t>20</w:t>
            </w:r>
            <w:r>
              <w:rPr>
                <w:noProof/>
                <w:webHidden/>
              </w:rPr>
              <w:fldChar w:fldCharType="end"/>
            </w:r>
          </w:hyperlink>
        </w:p>
        <w:p w14:paraId="313D9BB2" w14:textId="0767569D"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3" w:history="1">
            <w:r w:rsidRPr="00E3475F">
              <w:rPr>
                <w:rStyle w:val="Hyperlink"/>
                <w:noProof/>
                <w:lang w:val="en-US"/>
              </w:rPr>
              <w:t>5.4</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Coordinate systems</w:t>
            </w:r>
            <w:r>
              <w:rPr>
                <w:noProof/>
                <w:webHidden/>
              </w:rPr>
              <w:tab/>
            </w:r>
            <w:r>
              <w:rPr>
                <w:noProof/>
                <w:webHidden/>
              </w:rPr>
              <w:fldChar w:fldCharType="begin"/>
            </w:r>
            <w:r>
              <w:rPr>
                <w:noProof/>
                <w:webHidden/>
              </w:rPr>
              <w:instrText xml:space="preserve"> PAGEREF _Toc206777113 \h </w:instrText>
            </w:r>
            <w:r>
              <w:rPr>
                <w:noProof/>
                <w:webHidden/>
              </w:rPr>
            </w:r>
            <w:r>
              <w:rPr>
                <w:noProof/>
                <w:webHidden/>
              </w:rPr>
              <w:fldChar w:fldCharType="separate"/>
            </w:r>
            <w:r>
              <w:rPr>
                <w:noProof/>
                <w:webHidden/>
              </w:rPr>
              <w:t>21</w:t>
            </w:r>
            <w:r>
              <w:rPr>
                <w:noProof/>
                <w:webHidden/>
              </w:rPr>
              <w:fldChar w:fldCharType="end"/>
            </w:r>
          </w:hyperlink>
        </w:p>
        <w:p w14:paraId="238ABBF4" w14:textId="1DAB3E13"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114" w:history="1">
            <w:r w:rsidRPr="00E3475F">
              <w:rPr>
                <w:rStyle w:val="Hyperlink"/>
                <w:noProof/>
              </w:rPr>
              <w:t>6</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Service Dynamic Behaviour</w:t>
            </w:r>
            <w:r>
              <w:rPr>
                <w:noProof/>
                <w:webHidden/>
              </w:rPr>
              <w:tab/>
            </w:r>
            <w:r>
              <w:rPr>
                <w:noProof/>
                <w:webHidden/>
              </w:rPr>
              <w:fldChar w:fldCharType="begin"/>
            </w:r>
            <w:r>
              <w:rPr>
                <w:noProof/>
                <w:webHidden/>
              </w:rPr>
              <w:instrText xml:space="preserve"> PAGEREF _Toc206777114 \h </w:instrText>
            </w:r>
            <w:r>
              <w:rPr>
                <w:noProof/>
                <w:webHidden/>
              </w:rPr>
            </w:r>
            <w:r>
              <w:rPr>
                <w:noProof/>
                <w:webHidden/>
              </w:rPr>
              <w:fldChar w:fldCharType="separate"/>
            </w:r>
            <w:r>
              <w:rPr>
                <w:noProof/>
                <w:webHidden/>
              </w:rPr>
              <w:t>22</w:t>
            </w:r>
            <w:r>
              <w:rPr>
                <w:noProof/>
                <w:webHidden/>
              </w:rPr>
              <w:fldChar w:fldCharType="end"/>
            </w:r>
          </w:hyperlink>
        </w:p>
        <w:p w14:paraId="1C5953A3" w14:textId="38F0E2D7"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5" w:history="1">
            <w:r w:rsidRPr="00E3475F">
              <w:rPr>
                <w:rStyle w:val="Hyperlink"/>
                <w:noProof/>
                <w:lang w:val="en-US"/>
              </w:rPr>
              <w:t>6.1</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Acknowledgement messages</w:t>
            </w:r>
            <w:r>
              <w:rPr>
                <w:noProof/>
                <w:webHidden/>
              </w:rPr>
              <w:tab/>
            </w:r>
            <w:r>
              <w:rPr>
                <w:noProof/>
                <w:webHidden/>
              </w:rPr>
              <w:fldChar w:fldCharType="begin"/>
            </w:r>
            <w:r>
              <w:rPr>
                <w:noProof/>
                <w:webHidden/>
              </w:rPr>
              <w:instrText xml:space="preserve"> PAGEREF _Toc206777115 \h </w:instrText>
            </w:r>
            <w:r>
              <w:rPr>
                <w:noProof/>
                <w:webHidden/>
              </w:rPr>
            </w:r>
            <w:r>
              <w:rPr>
                <w:noProof/>
                <w:webHidden/>
              </w:rPr>
              <w:fldChar w:fldCharType="separate"/>
            </w:r>
            <w:r>
              <w:rPr>
                <w:noProof/>
                <w:webHidden/>
              </w:rPr>
              <w:t>22</w:t>
            </w:r>
            <w:r>
              <w:rPr>
                <w:noProof/>
                <w:webHidden/>
              </w:rPr>
              <w:fldChar w:fldCharType="end"/>
            </w:r>
          </w:hyperlink>
        </w:p>
        <w:p w14:paraId="29EA5F72" w14:textId="569E62BD" w:rsidR="00DA3C10" w:rsidRDefault="00DA3C10">
          <w:pPr>
            <w:pStyle w:val="TOC2"/>
            <w:tabs>
              <w:tab w:val="left" w:pos="720"/>
              <w:tab w:val="right" w:leader="dot" w:pos="9736"/>
            </w:tabs>
            <w:rPr>
              <w:rFonts w:eastAsiaTheme="minorEastAsia" w:cstheme="minorBidi"/>
              <w:noProof/>
              <w:color w:val="auto"/>
              <w:kern w:val="2"/>
              <w:sz w:val="24"/>
              <w:szCs w:val="24"/>
              <w:lang w:val="fi-FI" w:eastAsia="fi-FI"/>
              <w14:ligatures w14:val="standardContextual"/>
            </w:rPr>
          </w:pPr>
          <w:hyperlink w:anchor="_Toc206777116" w:history="1">
            <w:r w:rsidRPr="00E3475F">
              <w:rPr>
                <w:rStyle w:val="Hyperlink"/>
                <w:noProof/>
                <w:lang w:val="en-US"/>
              </w:rPr>
              <w:t>6.2</w:t>
            </w:r>
            <w:r>
              <w:rPr>
                <w:rFonts w:eastAsiaTheme="minorEastAsia" w:cstheme="minorBidi"/>
                <w:noProof/>
                <w:color w:val="auto"/>
                <w:kern w:val="2"/>
                <w:sz w:val="24"/>
                <w:szCs w:val="24"/>
                <w:lang w:val="fi-FI" w:eastAsia="fi-FI"/>
                <w14:ligatures w14:val="standardContextual"/>
              </w:rPr>
              <w:tab/>
            </w:r>
            <w:r w:rsidRPr="00E3475F">
              <w:rPr>
                <w:rStyle w:val="Hyperlink"/>
                <w:noProof/>
                <w:lang w:val="en-US"/>
              </w:rPr>
              <w:t>Service discovery</w:t>
            </w:r>
            <w:r>
              <w:rPr>
                <w:noProof/>
                <w:webHidden/>
              </w:rPr>
              <w:tab/>
            </w:r>
            <w:r>
              <w:rPr>
                <w:noProof/>
                <w:webHidden/>
              </w:rPr>
              <w:fldChar w:fldCharType="begin"/>
            </w:r>
            <w:r>
              <w:rPr>
                <w:noProof/>
                <w:webHidden/>
              </w:rPr>
              <w:instrText xml:space="preserve"> PAGEREF _Toc206777116 \h </w:instrText>
            </w:r>
            <w:r>
              <w:rPr>
                <w:noProof/>
                <w:webHidden/>
              </w:rPr>
            </w:r>
            <w:r>
              <w:rPr>
                <w:noProof/>
                <w:webHidden/>
              </w:rPr>
              <w:fldChar w:fldCharType="separate"/>
            </w:r>
            <w:r>
              <w:rPr>
                <w:noProof/>
                <w:webHidden/>
              </w:rPr>
              <w:t>22</w:t>
            </w:r>
            <w:r>
              <w:rPr>
                <w:noProof/>
                <w:webHidden/>
              </w:rPr>
              <w:fldChar w:fldCharType="end"/>
            </w:r>
          </w:hyperlink>
        </w:p>
        <w:p w14:paraId="1F5C59FB" w14:textId="2543634F"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117" w:history="1">
            <w:r w:rsidRPr="00E3475F">
              <w:rPr>
                <w:rStyle w:val="Hyperlink"/>
                <w:noProof/>
              </w:rPr>
              <w:t>7</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Definitions</w:t>
            </w:r>
            <w:r>
              <w:rPr>
                <w:noProof/>
                <w:webHidden/>
              </w:rPr>
              <w:tab/>
            </w:r>
            <w:r>
              <w:rPr>
                <w:noProof/>
                <w:webHidden/>
              </w:rPr>
              <w:fldChar w:fldCharType="begin"/>
            </w:r>
            <w:r>
              <w:rPr>
                <w:noProof/>
                <w:webHidden/>
              </w:rPr>
              <w:instrText xml:space="preserve"> PAGEREF _Toc206777117 \h </w:instrText>
            </w:r>
            <w:r>
              <w:rPr>
                <w:noProof/>
                <w:webHidden/>
              </w:rPr>
            </w:r>
            <w:r>
              <w:rPr>
                <w:noProof/>
                <w:webHidden/>
              </w:rPr>
              <w:fldChar w:fldCharType="separate"/>
            </w:r>
            <w:r>
              <w:rPr>
                <w:noProof/>
                <w:webHidden/>
              </w:rPr>
              <w:t>24</w:t>
            </w:r>
            <w:r>
              <w:rPr>
                <w:noProof/>
                <w:webHidden/>
              </w:rPr>
              <w:fldChar w:fldCharType="end"/>
            </w:r>
          </w:hyperlink>
        </w:p>
        <w:p w14:paraId="34F4A330" w14:textId="7C056D21"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118" w:history="1">
            <w:r w:rsidRPr="00E3475F">
              <w:rPr>
                <w:rStyle w:val="Hyperlink"/>
                <w:noProof/>
              </w:rPr>
              <w:t>8</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Abbreviations</w:t>
            </w:r>
            <w:r>
              <w:rPr>
                <w:noProof/>
                <w:webHidden/>
              </w:rPr>
              <w:tab/>
            </w:r>
            <w:r>
              <w:rPr>
                <w:noProof/>
                <w:webHidden/>
              </w:rPr>
              <w:fldChar w:fldCharType="begin"/>
            </w:r>
            <w:r>
              <w:rPr>
                <w:noProof/>
                <w:webHidden/>
              </w:rPr>
              <w:instrText xml:space="preserve"> PAGEREF _Toc206777118 \h </w:instrText>
            </w:r>
            <w:r>
              <w:rPr>
                <w:noProof/>
                <w:webHidden/>
              </w:rPr>
            </w:r>
            <w:r>
              <w:rPr>
                <w:noProof/>
                <w:webHidden/>
              </w:rPr>
              <w:fldChar w:fldCharType="separate"/>
            </w:r>
            <w:r>
              <w:rPr>
                <w:noProof/>
                <w:webHidden/>
              </w:rPr>
              <w:t>25</w:t>
            </w:r>
            <w:r>
              <w:rPr>
                <w:noProof/>
                <w:webHidden/>
              </w:rPr>
              <w:fldChar w:fldCharType="end"/>
            </w:r>
          </w:hyperlink>
        </w:p>
        <w:p w14:paraId="28253A56" w14:textId="4ECDADB8" w:rsidR="00DA3C10" w:rsidRDefault="00DA3C10">
          <w:pPr>
            <w:pStyle w:val="TOC1"/>
            <w:rPr>
              <w:rFonts w:eastAsiaTheme="minorEastAsia" w:cstheme="minorBidi"/>
              <w:b w:val="0"/>
              <w:caps w:val="0"/>
              <w:noProof/>
              <w:color w:val="auto"/>
              <w:kern w:val="2"/>
              <w:szCs w:val="24"/>
              <w:lang w:val="fi-FI" w:eastAsia="fi-FI"/>
              <w14:ligatures w14:val="standardContextual"/>
            </w:rPr>
          </w:pPr>
          <w:hyperlink w:anchor="_Toc206777119" w:history="1">
            <w:r w:rsidRPr="00E3475F">
              <w:rPr>
                <w:rStyle w:val="Hyperlink"/>
                <w:noProof/>
              </w:rPr>
              <w:t>9</w:t>
            </w:r>
            <w:r>
              <w:rPr>
                <w:rFonts w:eastAsiaTheme="minorEastAsia" w:cstheme="minorBidi"/>
                <w:b w:val="0"/>
                <w:caps w:val="0"/>
                <w:noProof/>
                <w:color w:val="auto"/>
                <w:kern w:val="2"/>
                <w:szCs w:val="24"/>
                <w:lang w:val="fi-FI" w:eastAsia="fi-FI"/>
                <w14:ligatures w14:val="standardContextual"/>
              </w:rPr>
              <w:tab/>
            </w:r>
            <w:r w:rsidRPr="00E3475F">
              <w:rPr>
                <w:rStyle w:val="Hyperlink"/>
                <w:noProof/>
              </w:rPr>
              <w:t>References</w:t>
            </w:r>
            <w:r>
              <w:rPr>
                <w:noProof/>
                <w:webHidden/>
              </w:rPr>
              <w:tab/>
            </w:r>
            <w:r>
              <w:rPr>
                <w:noProof/>
                <w:webHidden/>
              </w:rPr>
              <w:fldChar w:fldCharType="begin"/>
            </w:r>
            <w:r>
              <w:rPr>
                <w:noProof/>
                <w:webHidden/>
              </w:rPr>
              <w:instrText xml:space="preserve"> PAGEREF _Toc206777119 \h </w:instrText>
            </w:r>
            <w:r>
              <w:rPr>
                <w:noProof/>
                <w:webHidden/>
              </w:rPr>
            </w:r>
            <w:r>
              <w:rPr>
                <w:noProof/>
                <w:webHidden/>
              </w:rPr>
              <w:fldChar w:fldCharType="separate"/>
            </w:r>
            <w:r>
              <w:rPr>
                <w:noProof/>
                <w:webHidden/>
              </w:rPr>
              <w:t>26</w:t>
            </w:r>
            <w:r>
              <w:rPr>
                <w:noProof/>
                <w:webHidden/>
              </w:rPr>
              <w:fldChar w:fldCharType="end"/>
            </w:r>
          </w:hyperlink>
        </w:p>
        <w:p w14:paraId="7CA1EB7A" w14:textId="373BBD2D" w:rsidR="00E8575A" w:rsidRPr="00DB5A5E" w:rsidRDefault="00E549C7" w:rsidP="00E549C7">
          <w:pPr>
            <w:pStyle w:val="TOC1"/>
          </w:pPr>
          <w:r>
            <w:fldChar w:fldCharType="end"/>
          </w:r>
        </w:p>
      </w:sdtContent>
    </w:sdt>
    <w:p w14:paraId="7C6101C1" w14:textId="77777777" w:rsidR="00DE5702" w:rsidRDefault="00DE5702" w:rsidP="00DE5702">
      <w:pPr>
        <w:pStyle w:val="ListofFigures"/>
        <w:rPr>
          <w:color w:val="009FE5"/>
        </w:rPr>
      </w:pPr>
      <w:r w:rsidRPr="00DE5702">
        <w:rPr>
          <w:color w:val="009FE5"/>
        </w:rPr>
        <w:t>List of Tables</w:t>
      </w:r>
    </w:p>
    <w:p w14:paraId="608A7BEC" w14:textId="02F37785" w:rsidR="00DA3C10" w:rsidRDefault="00FB5F29">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r>
        <w:rPr>
          <w:rFonts w:ascii="Calibri" w:eastAsia="Calibri" w:hAnsi="Calibri" w:cs="Times New Roman"/>
          <w:iCs w:val="0"/>
          <w:sz w:val="20"/>
        </w:rPr>
        <w:fldChar w:fldCharType="begin"/>
      </w:r>
      <w:r>
        <w:rPr>
          <w:rFonts w:ascii="Calibri" w:eastAsia="Calibri" w:hAnsi="Calibri" w:cs="Times New Roman"/>
          <w:iCs w:val="0"/>
          <w:sz w:val="20"/>
        </w:rPr>
        <w:instrText xml:space="preserve"> TOC \h \z \t "Table_Caption" \c "Table" </w:instrText>
      </w:r>
      <w:r>
        <w:rPr>
          <w:rFonts w:ascii="Calibri" w:eastAsia="Calibri" w:hAnsi="Calibri" w:cs="Times New Roman"/>
          <w:iCs w:val="0"/>
          <w:sz w:val="20"/>
        </w:rPr>
        <w:fldChar w:fldCharType="separate"/>
      </w:r>
      <w:hyperlink w:anchor="_Toc206777120" w:history="1">
        <w:r w:rsidR="00DA3C10" w:rsidRPr="0014051A">
          <w:rPr>
            <w:rStyle w:val="Hyperlink"/>
            <w:noProof/>
          </w:rPr>
          <w:t>Table 1 Operational Nodes</w:t>
        </w:r>
        <w:r w:rsidR="00DA3C10">
          <w:rPr>
            <w:noProof/>
            <w:webHidden/>
          </w:rPr>
          <w:tab/>
        </w:r>
        <w:r w:rsidR="00DA3C10">
          <w:rPr>
            <w:noProof/>
            <w:webHidden/>
          </w:rPr>
          <w:fldChar w:fldCharType="begin"/>
        </w:r>
        <w:r w:rsidR="00DA3C10">
          <w:rPr>
            <w:noProof/>
            <w:webHidden/>
          </w:rPr>
          <w:instrText xml:space="preserve"> PAGEREF _Toc206777120 \h </w:instrText>
        </w:r>
        <w:r w:rsidR="00DA3C10">
          <w:rPr>
            <w:noProof/>
            <w:webHidden/>
          </w:rPr>
        </w:r>
        <w:r w:rsidR="00DA3C10">
          <w:rPr>
            <w:noProof/>
            <w:webHidden/>
          </w:rPr>
          <w:fldChar w:fldCharType="separate"/>
        </w:r>
        <w:r w:rsidR="00DA3C10">
          <w:rPr>
            <w:noProof/>
            <w:webHidden/>
          </w:rPr>
          <w:t>15</w:t>
        </w:r>
        <w:r w:rsidR="00DA3C10">
          <w:rPr>
            <w:noProof/>
            <w:webHidden/>
          </w:rPr>
          <w:fldChar w:fldCharType="end"/>
        </w:r>
      </w:hyperlink>
    </w:p>
    <w:p w14:paraId="3BC0F256" w14:textId="2556FBC9" w:rsidR="00DA3C10" w:rsidRDefault="00DA3C10">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77121" w:history="1">
        <w:r w:rsidRPr="0014051A">
          <w:rPr>
            <w:rStyle w:val="Hyperlink"/>
            <w:noProof/>
          </w:rPr>
          <w:t>Table 2 Logical interfaces</w:t>
        </w:r>
        <w:r>
          <w:rPr>
            <w:noProof/>
            <w:webHidden/>
          </w:rPr>
          <w:tab/>
        </w:r>
        <w:r>
          <w:rPr>
            <w:noProof/>
            <w:webHidden/>
          </w:rPr>
          <w:fldChar w:fldCharType="begin"/>
        </w:r>
        <w:r>
          <w:rPr>
            <w:noProof/>
            <w:webHidden/>
          </w:rPr>
          <w:instrText xml:space="preserve"> PAGEREF _Toc206777121 \h </w:instrText>
        </w:r>
        <w:r>
          <w:rPr>
            <w:noProof/>
            <w:webHidden/>
          </w:rPr>
        </w:r>
        <w:r>
          <w:rPr>
            <w:noProof/>
            <w:webHidden/>
          </w:rPr>
          <w:fldChar w:fldCharType="separate"/>
        </w:r>
        <w:r>
          <w:rPr>
            <w:noProof/>
            <w:webHidden/>
          </w:rPr>
          <w:t>16</w:t>
        </w:r>
        <w:r>
          <w:rPr>
            <w:noProof/>
            <w:webHidden/>
          </w:rPr>
          <w:fldChar w:fldCharType="end"/>
        </w:r>
      </w:hyperlink>
    </w:p>
    <w:p w14:paraId="112140E4" w14:textId="741DB2C4" w:rsidR="00DE5702" w:rsidRPr="00DE5702" w:rsidRDefault="00FB5F29" w:rsidP="00AC2732">
      <w:r>
        <w:rPr>
          <w:rFonts w:ascii="Calibri" w:eastAsia="Calibri" w:hAnsi="Calibri" w:cs="Times New Roman"/>
          <w:iCs/>
          <w:color w:val="00558C"/>
          <w:sz w:val="20"/>
          <w:szCs w:val="20"/>
        </w:rPr>
        <w:fldChar w:fldCharType="end"/>
      </w:r>
    </w:p>
    <w:p w14:paraId="471B89A8" w14:textId="23DACB84" w:rsidR="009F4067" w:rsidRDefault="009F4067" w:rsidP="009F4067">
      <w:pPr>
        <w:pStyle w:val="ListofFigures"/>
        <w:rPr>
          <w:color w:val="009FE5"/>
        </w:rPr>
      </w:pPr>
      <w:r w:rsidRPr="00DE5702">
        <w:rPr>
          <w:color w:val="009FE5"/>
        </w:rPr>
        <w:t xml:space="preserve">List of </w:t>
      </w:r>
      <w:r>
        <w:rPr>
          <w:color w:val="009FE5"/>
        </w:rPr>
        <w:t>Figures</w:t>
      </w:r>
    </w:p>
    <w:p w14:paraId="4D907AE5" w14:textId="06D40503" w:rsidR="0051206B" w:rsidRDefault="009F4067">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r>
        <w:rPr>
          <w:rFonts w:ascii="Calibri" w:eastAsia="Calibri" w:hAnsi="Calibri" w:cs="Times New Roman"/>
          <w:i w:val="0"/>
          <w:sz w:val="20"/>
        </w:rPr>
        <w:fldChar w:fldCharType="begin"/>
      </w:r>
      <w:r>
        <w:rPr>
          <w:rFonts w:ascii="Calibri" w:eastAsia="Calibri" w:hAnsi="Calibri" w:cs="Times New Roman"/>
          <w:i w:val="0"/>
          <w:sz w:val="20"/>
        </w:rPr>
        <w:instrText xml:space="preserve"> TOC \h \z \t "Figure_Caption" \c "Figure" </w:instrText>
      </w:r>
      <w:r>
        <w:rPr>
          <w:rFonts w:ascii="Calibri" w:eastAsia="Calibri" w:hAnsi="Calibri" w:cs="Times New Roman"/>
          <w:i w:val="0"/>
          <w:sz w:val="20"/>
        </w:rPr>
        <w:fldChar w:fldCharType="separate"/>
      </w:r>
      <w:hyperlink w:anchor="_Toc206790258" w:history="1">
        <w:r w:rsidR="0051206B" w:rsidRPr="00982A0B">
          <w:rPr>
            <w:rStyle w:val="Hyperlink"/>
            <w:noProof/>
          </w:rPr>
          <w:t>Figure 1 High-level view of VTS Information use cases</w:t>
        </w:r>
        <w:r w:rsidR="0051206B">
          <w:rPr>
            <w:noProof/>
            <w:webHidden/>
          </w:rPr>
          <w:tab/>
        </w:r>
        <w:r w:rsidR="0051206B">
          <w:rPr>
            <w:noProof/>
            <w:webHidden/>
          </w:rPr>
          <w:fldChar w:fldCharType="begin"/>
        </w:r>
        <w:r w:rsidR="0051206B">
          <w:rPr>
            <w:noProof/>
            <w:webHidden/>
          </w:rPr>
          <w:instrText xml:space="preserve"> PAGEREF _Toc206790258 \h </w:instrText>
        </w:r>
        <w:r w:rsidR="0051206B">
          <w:rPr>
            <w:noProof/>
            <w:webHidden/>
          </w:rPr>
        </w:r>
        <w:r w:rsidR="0051206B">
          <w:rPr>
            <w:noProof/>
            <w:webHidden/>
          </w:rPr>
          <w:fldChar w:fldCharType="separate"/>
        </w:r>
        <w:r w:rsidR="0051206B">
          <w:rPr>
            <w:noProof/>
            <w:webHidden/>
          </w:rPr>
          <w:t>7</w:t>
        </w:r>
        <w:r w:rsidR="0051206B">
          <w:rPr>
            <w:noProof/>
            <w:webHidden/>
          </w:rPr>
          <w:fldChar w:fldCharType="end"/>
        </w:r>
      </w:hyperlink>
    </w:p>
    <w:p w14:paraId="3AC78D71" w14:textId="01BC0718" w:rsidR="0051206B" w:rsidRDefault="0051206B">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59" w:history="1">
        <w:r w:rsidRPr="00982A0B">
          <w:rPr>
            <w:rStyle w:val="Hyperlink"/>
            <w:noProof/>
          </w:rPr>
          <w:t>Figure 2 VTS Information Business Process</w:t>
        </w:r>
        <w:r>
          <w:rPr>
            <w:noProof/>
            <w:webHidden/>
          </w:rPr>
          <w:tab/>
        </w:r>
        <w:r>
          <w:rPr>
            <w:noProof/>
            <w:webHidden/>
          </w:rPr>
          <w:fldChar w:fldCharType="begin"/>
        </w:r>
        <w:r>
          <w:rPr>
            <w:noProof/>
            <w:webHidden/>
          </w:rPr>
          <w:instrText xml:space="preserve"> PAGEREF _Toc206790259 \h </w:instrText>
        </w:r>
        <w:r>
          <w:rPr>
            <w:noProof/>
            <w:webHidden/>
          </w:rPr>
        </w:r>
        <w:r>
          <w:rPr>
            <w:noProof/>
            <w:webHidden/>
          </w:rPr>
          <w:fldChar w:fldCharType="separate"/>
        </w:r>
        <w:r>
          <w:rPr>
            <w:noProof/>
            <w:webHidden/>
          </w:rPr>
          <w:t>11</w:t>
        </w:r>
        <w:r>
          <w:rPr>
            <w:noProof/>
            <w:webHidden/>
          </w:rPr>
          <w:fldChar w:fldCharType="end"/>
        </w:r>
      </w:hyperlink>
    </w:p>
    <w:p w14:paraId="1489F142" w14:textId="40C6F9D7" w:rsidR="0051206B" w:rsidRDefault="0051206B">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60" w:history="1">
        <w:r w:rsidRPr="00982A0B">
          <w:rPr>
            <w:rStyle w:val="Hyperlink"/>
            <w:noProof/>
          </w:rPr>
          <w:t>Figure 3 Abstract object model of the VTS information data</w:t>
        </w:r>
        <w:r>
          <w:rPr>
            <w:noProof/>
            <w:webHidden/>
          </w:rPr>
          <w:tab/>
        </w:r>
        <w:r>
          <w:rPr>
            <w:noProof/>
            <w:webHidden/>
          </w:rPr>
          <w:fldChar w:fldCharType="begin"/>
        </w:r>
        <w:r>
          <w:rPr>
            <w:noProof/>
            <w:webHidden/>
          </w:rPr>
          <w:instrText xml:space="preserve"> PAGEREF _Toc206790260 \h </w:instrText>
        </w:r>
        <w:r>
          <w:rPr>
            <w:noProof/>
            <w:webHidden/>
          </w:rPr>
        </w:r>
        <w:r>
          <w:rPr>
            <w:noProof/>
            <w:webHidden/>
          </w:rPr>
          <w:fldChar w:fldCharType="separate"/>
        </w:r>
        <w:r>
          <w:rPr>
            <w:noProof/>
            <w:webHidden/>
          </w:rPr>
          <w:t>19</w:t>
        </w:r>
        <w:r>
          <w:rPr>
            <w:noProof/>
            <w:webHidden/>
          </w:rPr>
          <w:fldChar w:fldCharType="end"/>
        </w:r>
      </w:hyperlink>
    </w:p>
    <w:p w14:paraId="0AF93637" w14:textId="346CA05B" w:rsidR="0051206B" w:rsidRDefault="0051206B">
      <w:pPr>
        <w:pStyle w:val="TableofFigures"/>
        <w:tabs>
          <w:tab w:val="right" w:leader="dot" w:pos="9736"/>
        </w:tabs>
        <w:rPr>
          <w:rFonts w:eastAsiaTheme="minorEastAsia" w:cstheme="minorBidi"/>
          <w:i w:val="0"/>
          <w:iCs w:val="0"/>
          <w:noProof/>
          <w:color w:val="auto"/>
          <w:kern w:val="2"/>
          <w:sz w:val="24"/>
          <w:szCs w:val="24"/>
          <w:lang w:val="fi-FI" w:eastAsia="fi-FI"/>
          <w14:ligatures w14:val="standardContextual"/>
        </w:rPr>
      </w:pPr>
      <w:hyperlink w:anchor="_Toc206790261" w:history="1">
        <w:r w:rsidRPr="00982A0B">
          <w:rPr>
            <w:rStyle w:val="Hyperlink"/>
            <w:noProof/>
          </w:rPr>
          <w:t>Figure 16 Service discovery flow</w:t>
        </w:r>
        <w:r>
          <w:rPr>
            <w:noProof/>
            <w:webHidden/>
          </w:rPr>
          <w:tab/>
        </w:r>
        <w:r>
          <w:rPr>
            <w:noProof/>
            <w:webHidden/>
          </w:rPr>
          <w:fldChar w:fldCharType="begin"/>
        </w:r>
        <w:r>
          <w:rPr>
            <w:noProof/>
            <w:webHidden/>
          </w:rPr>
          <w:instrText xml:space="preserve"> PAGEREF _Toc206790261 \h </w:instrText>
        </w:r>
        <w:r>
          <w:rPr>
            <w:noProof/>
            <w:webHidden/>
          </w:rPr>
        </w:r>
        <w:r>
          <w:rPr>
            <w:noProof/>
            <w:webHidden/>
          </w:rPr>
          <w:fldChar w:fldCharType="separate"/>
        </w:r>
        <w:r>
          <w:rPr>
            <w:noProof/>
            <w:webHidden/>
          </w:rPr>
          <w:t>22</w:t>
        </w:r>
        <w:r>
          <w:rPr>
            <w:noProof/>
            <w:webHidden/>
          </w:rPr>
          <w:fldChar w:fldCharType="end"/>
        </w:r>
      </w:hyperlink>
    </w:p>
    <w:p w14:paraId="32B443D6" w14:textId="15A1892A" w:rsidR="009F4067" w:rsidRPr="00DE5702" w:rsidRDefault="009F4067" w:rsidP="009F4067">
      <w:r>
        <w:rPr>
          <w:rFonts w:ascii="Calibri" w:eastAsia="Calibri" w:hAnsi="Calibri" w:cs="Times New Roman"/>
          <w:i/>
          <w:color w:val="00558C"/>
          <w:sz w:val="20"/>
          <w:szCs w:val="20"/>
        </w:rPr>
        <w:fldChar w:fldCharType="end"/>
      </w:r>
    </w:p>
    <w:p w14:paraId="25305E14" w14:textId="77777777" w:rsidR="009F4067" w:rsidRPr="009F4067" w:rsidRDefault="009F4067" w:rsidP="009F4067"/>
    <w:p w14:paraId="053E6CA4" w14:textId="4A4AAE2E" w:rsidR="00A72AA6" w:rsidRPr="00DB5A5E" w:rsidRDefault="00A72AA6">
      <w:pPr>
        <w:jc w:val="left"/>
      </w:pPr>
      <w:r w:rsidRPr="00DB5A5E">
        <w:br w:type="page"/>
      </w:r>
    </w:p>
    <w:p w14:paraId="2E09070F" w14:textId="77777777" w:rsidR="0049575D" w:rsidRPr="00DB5A5E" w:rsidRDefault="0049575D">
      <w:pPr>
        <w:jc w:val="left"/>
        <w:sectPr w:rsidR="0049575D" w:rsidRPr="00DB5A5E" w:rsidSect="003703C3">
          <w:headerReference w:type="even" r:id="rId18"/>
          <w:headerReference w:type="default" r:id="rId19"/>
          <w:footerReference w:type="default" r:id="rId20"/>
          <w:headerReference w:type="first" r:id="rId21"/>
          <w:footerReference w:type="first" r:id="rId22"/>
          <w:pgSz w:w="11906" w:h="16838" w:code="9"/>
          <w:pgMar w:top="3299" w:right="1080" w:bottom="1440" w:left="1080" w:header="454" w:footer="638" w:gutter="0"/>
          <w:cols w:space="720"/>
          <w:docGrid w:linePitch="326"/>
        </w:sectPr>
      </w:pPr>
    </w:p>
    <w:p w14:paraId="70F96C4D" w14:textId="61527C2D" w:rsidR="00D12991" w:rsidRDefault="00D02890" w:rsidP="00D12991">
      <w:pPr>
        <w:pStyle w:val="Heading1"/>
        <w:rPr>
          <w:noProof w:val="0"/>
          <w:lang w:val="en-GB"/>
        </w:rPr>
      </w:pPr>
      <w:bookmarkStart w:id="4" w:name="_Toc206777067"/>
      <w:r>
        <w:rPr>
          <w:noProof w:val="0"/>
          <w:lang w:val="en-GB"/>
        </w:rPr>
        <w:lastRenderedPageBreak/>
        <w:t>introduction</w:t>
      </w:r>
      <w:bookmarkEnd w:id="4"/>
    </w:p>
    <w:p w14:paraId="4F18F650" w14:textId="77777777" w:rsidR="006C5F74" w:rsidRPr="006C5F74" w:rsidRDefault="006C5F74" w:rsidP="006C5F74">
      <w:pPr>
        <w:pStyle w:val="Heading1separationline"/>
      </w:pPr>
    </w:p>
    <w:p w14:paraId="11EA30CD" w14:textId="3194BC09" w:rsidR="00170E4E" w:rsidRDefault="00B06ECC" w:rsidP="00E300CF">
      <w:pPr>
        <w:pStyle w:val="BodyText"/>
      </w:pPr>
      <w:r w:rsidRPr="00B06ECC">
        <w:t>This document was produced as part of the work of IALA VTS task group on development of technical service specifications for VTS.</w:t>
      </w:r>
      <w:r>
        <w:t xml:space="preserve"> </w:t>
      </w:r>
      <w:r w:rsidR="00E300CF" w:rsidRPr="00E300CF">
        <w:t xml:space="preserve">The document is structured according to the IALA Guideline G1128 The Specification of e-Navigation Technical Services </w:t>
      </w:r>
      <w:r w:rsidR="00CB3D9B">
        <w:fldChar w:fldCharType="begin"/>
      </w:r>
      <w:r w:rsidR="00CB3D9B">
        <w:instrText xml:space="preserve"> REF _Ref196500408 \r \h </w:instrText>
      </w:r>
      <w:r w:rsidR="00CB3D9B">
        <w:fldChar w:fldCharType="separate"/>
      </w:r>
      <w:r w:rsidR="00CB3D9B">
        <w:t>[1]</w:t>
      </w:r>
      <w:r w:rsidR="00CB3D9B">
        <w:fldChar w:fldCharType="end"/>
      </w:r>
      <w:r w:rsidR="00E300CF" w:rsidRPr="00E300CF">
        <w:t>.</w:t>
      </w:r>
    </w:p>
    <w:p w14:paraId="746F1C15" w14:textId="6EFFEFDF" w:rsidR="00D12991" w:rsidRDefault="00D12991" w:rsidP="00D12991">
      <w:pPr>
        <w:pStyle w:val="Heading2"/>
      </w:pPr>
      <w:bookmarkStart w:id="5" w:name="_Toc206777068"/>
      <w:r>
        <w:t>Purpose</w:t>
      </w:r>
      <w:bookmarkEnd w:id="5"/>
    </w:p>
    <w:p w14:paraId="3AD114C0" w14:textId="77777777" w:rsidR="006C5F74" w:rsidRPr="006C5F74" w:rsidRDefault="006C5F74" w:rsidP="006C5F74">
      <w:pPr>
        <w:pStyle w:val="Heading2separationline"/>
      </w:pPr>
    </w:p>
    <w:p w14:paraId="4FD8E972" w14:textId="16963A47" w:rsidR="00D12991" w:rsidRPr="00D12991" w:rsidRDefault="00BB0274" w:rsidP="00E7089F">
      <w:pPr>
        <w:pStyle w:val="BodyText"/>
      </w:pPr>
      <w:r w:rsidRPr="00BB0274">
        <w:t>The purpose of this Service Specification is to provide a</w:t>
      </w:r>
      <w:r w:rsidR="00A1275C">
        <w:t xml:space="preserve">n overview of the information that VTS may provide </w:t>
      </w:r>
      <w:r w:rsidR="00947ADB">
        <w:t xml:space="preserve">or request from vessels </w:t>
      </w:r>
      <w:r w:rsidR="00A1275C">
        <w:t xml:space="preserve">via VTS Information </w:t>
      </w:r>
      <w:r w:rsidRPr="00BB0274">
        <w:t>in a technology-independent way, according to the guidelines given in G1128. It describes a well-defined baseline of the service by clearly identifying the service version.</w:t>
      </w:r>
    </w:p>
    <w:p w14:paraId="3B0B79D5" w14:textId="3C948D93" w:rsidR="00D12991" w:rsidRDefault="00FC3F7D" w:rsidP="00D12991">
      <w:r w:rsidRPr="00FC3F7D">
        <w:t xml:space="preserve">The aim is to document the key aspects of the </w:t>
      </w:r>
      <w:r w:rsidR="00190E5C">
        <w:t>VTS</w:t>
      </w:r>
      <w:r w:rsidR="004E57C3">
        <w:t xml:space="preserve"> Information Service </w:t>
      </w:r>
      <w:r w:rsidRPr="00FC3F7D">
        <w:t>at the logical level</w:t>
      </w:r>
      <w:r w:rsidR="00A41D53">
        <w:t>, including</w:t>
      </w:r>
      <w:r w:rsidRPr="00FC3F7D">
        <w:t>:</w:t>
      </w:r>
    </w:p>
    <w:p w14:paraId="19DE1F20" w14:textId="3EA43938" w:rsidR="00482711" w:rsidRDefault="00482711" w:rsidP="00482711">
      <w:pPr>
        <w:pStyle w:val="Bullet1"/>
      </w:pPr>
      <w:r>
        <w:t>the operational and business context of the service:</w:t>
      </w:r>
    </w:p>
    <w:p w14:paraId="795CC7CB" w14:textId="6CF76476" w:rsidR="00482711" w:rsidRDefault="00482711" w:rsidP="003C65E9">
      <w:pPr>
        <w:pStyle w:val="Bullet2"/>
      </w:pPr>
      <w:r>
        <w:t>requirements for the service (e.g., information exchange requirements</w:t>
      </w:r>
      <w:proofErr w:type="gramStart"/>
      <w:r>
        <w:t>);</w:t>
      </w:r>
      <w:proofErr w:type="gramEnd"/>
    </w:p>
    <w:p w14:paraId="7769A749" w14:textId="65A7E9B7" w:rsidR="00482711" w:rsidRDefault="00482711" w:rsidP="003C65E9">
      <w:pPr>
        <w:pStyle w:val="Bullet2"/>
      </w:pPr>
      <w:r>
        <w:t xml:space="preserve">involved nodes: which operational components provide/consume the </w:t>
      </w:r>
      <w:proofErr w:type="gramStart"/>
      <w:r>
        <w:t>service;</w:t>
      </w:r>
      <w:proofErr w:type="gramEnd"/>
    </w:p>
    <w:p w14:paraId="2B439521" w14:textId="2A462394" w:rsidR="00482711" w:rsidRDefault="00482711" w:rsidP="003C65E9">
      <w:pPr>
        <w:pStyle w:val="Bullet2"/>
      </w:pPr>
      <w:r>
        <w:t>operational activities supported by the service; and</w:t>
      </w:r>
    </w:p>
    <w:p w14:paraId="5ABCE555" w14:textId="08C60C87" w:rsidR="00482711" w:rsidRDefault="00482711" w:rsidP="003C65E9">
      <w:pPr>
        <w:pStyle w:val="Bullet2"/>
      </w:pPr>
      <w:r>
        <w:t>relation of the service to other services.</w:t>
      </w:r>
    </w:p>
    <w:p w14:paraId="1BB6DF9F" w14:textId="7193E8E9" w:rsidR="00482711" w:rsidRDefault="00482711" w:rsidP="00482711">
      <w:pPr>
        <w:pStyle w:val="Bullet1"/>
      </w:pPr>
      <w:r>
        <w:t>the service description:</w:t>
      </w:r>
    </w:p>
    <w:p w14:paraId="51ADA643" w14:textId="1170B2E8" w:rsidR="00482711" w:rsidRDefault="00482711" w:rsidP="003C65E9">
      <w:pPr>
        <w:pStyle w:val="Bullet2"/>
      </w:pPr>
      <w:r>
        <w:t xml:space="preserve">service use </w:t>
      </w:r>
      <w:proofErr w:type="gramStart"/>
      <w:r>
        <w:t>cases;</w:t>
      </w:r>
      <w:proofErr w:type="gramEnd"/>
    </w:p>
    <w:p w14:paraId="0DD02778" w14:textId="54E35825" w:rsidR="00482711" w:rsidRDefault="00482711" w:rsidP="003C65E9">
      <w:pPr>
        <w:pStyle w:val="Bullet2"/>
      </w:pPr>
      <w:r>
        <w:t xml:space="preserve">service operational </w:t>
      </w:r>
      <w:proofErr w:type="gramStart"/>
      <w:r>
        <w:t>sequence;</w:t>
      </w:r>
      <w:proofErr w:type="gramEnd"/>
    </w:p>
    <w:p w14:paraId="0586D2E1" w14:textId="1E1B5C58" w:rsidR="00482711" w:rsidRDefault="00482711" w:rsidP="003C65E9">
      <w:pPr>
        <w:pStyle w:val="Bullet2"/>
      </w:pPr>
      <w:r>
        <w:t xml:space="preserve">logical </w:t>
      </w:r>
      <w:proofErr w:type="gramStart"/>
      <w:r>
        <w:t>operations;</w:t>
      </w:r>
      <w:proofErr w:type="gramEnd"/>
    </w:p>
    <w:p w14:paraId="2054C2A1" w14:textId="3FAF31CE" w:rsidR="00482711" w:rsidRDefault="00482711" w:rsidP="003C65E9">
      <w:pPr>
        <w:pStyle w:val="Bullet2"/>
      </w:pPr>
      <w:r>
        <w:t>logical data model; and</w:t>
      </w:r>
    </w:p>
    <w:p w14:paraId="06FC069E" w14:textId="73DE7684" w:rsidR="00A41D53" w:rsidRDefault="00482711" w:rsidP="003C65E9">
      <w:pPr>
        <w:pStyle w:val="Bullet2"/>
      </w:pPr>
      <w:r>
        <w:t>dynamic behaviour.</w:t>
      </w:r>
    </w:p>
    <w:p w14:paraId="1BC30792" w14:textId="5E355B4B" w:rsidR="009F7AA7" w:rsidRDefault="009F7AA7" w:rsidP="009F7AA7">
      <w:pPr>
        <w:pStyle w:val="Heading2"/>
      </w:pPr>
      <w:bookmarkStart w:id="6" w:name="_Toc206777069"/>
      <w:r>
        <w:t>Intended readership</w:t>
      </w:r>
      <w:bookmarkEnd w:id="6"/>
    </w:p>
    <w:p w14:paraId="40459A34" w14:textId="77777777" w:rsidR="00073E5F" w:rsidRPr="00073E5F" w:rsidRDefault="00073E5F" w:rsidP="00073E5F">
      <w:pPr>
        <w:pStyle w:val="Heading2separationline"/>
      </w:pPr>
    </w:p>
    <w:p w14:paraId="11F78BF4" w14:textId="40FFB2EB" w:rsidR="00A87106" w:rsidRDefault="00A87106" w:rsidP="00A87106">
      <w:pPr>
        <w:pStyle w:val="BodyText"/>
      </w:pPr>
      <w:r>
        <w:t xml:space="preserve">This Service Specification is intended to be read by service architects, system engineers and developers in charge of designing and developing an instance of the </w:t>
      </w:r>
      <w:r w:rsidR="008C1B17">
        <w:t xml:space="preserve">VTS </w:t>
      </w:r>
      <w:r w:rsidR="004E57C3">
        <w:t>Information Service</w:t>
      </w:r>
      <w:r w:rsidR="008C1B17">
        <w:t>.</w:t>
      </w:r>
    </w:p>
    <w:p w14:paraId="77A9405C" w14:textId="60C0CC7B" w:rsidR="009F7AA7" w:rsidRDefault="00A87106" w:rsidP="00A87106">
      <w:pPr>
        <w:pStyle w:val="BodyText"/>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4C777DB2" w14:textId="00E08077" w:rsidR="00A552EA" w:rsidRDefault="00A552EA" w:rsidP="00A552EA">
      <w:pPr>
        <w:pStyle w:val="Heading2"/>
      </w:pPr>
      <w:bookmarkStart w:id="7" w:name="_Toc206777070"/>
      <w:commentRangeStart w:id="8"/>
      <w:r>
        <w:t>Input from other sources</w:t>
      </w:r>
      <w:commentRangeEnd w:id="8"/>
      <w:r w:rsidR="002851CA">
        <w:rPr>
          <w:rStyle w:val="CommentReference"/>
          <w:b w:val="0"/>
          <w:smallCaps w:val="0"/>
          <w:color w:val="auto"/>
        </w:rPr>
        <w:commentReference w:id="8"/>
      </w:r>
      <w:bookmarkEnd w:id="7"/>
    </w:p>
    <w:p w14:paraId="081FE9AC" w14:textId="77777777" w:rsidR="00073E5F" w:rsidRPr="00073E5F" w:rsidRDefault="00073E5F" w:rsidP="00073E5F">
      <w:pPr>
        <w:pStyle w:val="Heading2separationline"/>
      </w:pPr>
    </w:p>
    <w:p w14:paraId="205912C0" w14:textId="4B877432" w:rsidR="00A552EA" w:rsidRDefault="002851CA" w:rsidP="001F15AC">
      <w:r>
        <w:t>N/A</w:t>
      </w:r>
    </w:p>
    <w:p w14:paraId="4DB5299D" w14:textId="15BACC69" w:rsidR="00A552EA" w:rsidRDefault="0099443A" w:rsidP="00A552EA">
      <w:pPr>
        <w:pStyle w:val="Heading1"/>
      </w:pPr>
      <w:bookmarkStart w:id="9" w:name="_Toc206777071"/>
      <w:r>
        <w:lastRenderedPageBreak/>
        <w:t>Service Identification</w:t>
      </w:r>
      <w:bookmarkEnd w:id="9"/>
    </w:p>
    <w:p w14:paraId="7D419FD8" w14:textId="77777777" w:rsidR="00073E5F" w:rsidRPr="00073E5F" w:rsidRDefault="00073E5F" w:rsidP="00073E5F">
      <w:pPr>
        <w:pStyle w:val="Heading1separationline"/>
        <w:rPr>
          <w:lang w:val="en-US"/>
        </w:rPr>
      </w:pPr>
    </w:p>
    <w:p w14:paraId="63711389" w14:textId="79BCA3E0" w:rsidR="0099443A" w:rsidRDefault="007C155E" w:rsidP="0099443A">
      <w:pPr>
        <w:rPr>
          <w:lang w:val="en-US"/>
        </w:rPr>
      </w:pPr>
      <w:r>
        <w:rPr>
          <w:lang w:val="en-US"/>
        </w:rPr>
        <w:t>This section</w:t>
      </w:r>
      <w:r w:rsidRPr="007C155E">
        <w:rPr>
          <w:lang w:val="en-US"/>
        </w:rPr>
        <w:t xml:space="preserve"> provide</w:t>
      </w:r>
      <w:r>
        <w:rPr>
          <w:lang w:val="en-US"/>
        </w:rPr>
        <w:t>s</w:t>
      </w:r>
      <w:r w:rsidRPr="007C155E">
        <w:rPr>
          <w:lang w:val="en-US"/>
        </w:rPr>
        <w:t xml:space="preserve"> a unique identification of the </w:t>
      </w:r>
      <w:r w:rsidR="00B9424D">
        <w:rPr>
          <w:lang w:val="en-US"/>
        </w:rPr>
        <w:t>S</w:t>
      </w:r>
      <w:r w:rsidRPr="007C155E">
        <w:rPr>
          <w:lang w:val="en-US"/>
        </w:rPr>
        <w:t>ervice and describe</w:t>
      </w:r>
      <w:r>
        <w:rPr>
          <w:lang w:val="en-US"/>
        </w:rPr>
        <w:t>s</w:t>
      </w:r>
      <w:r w:rsidRPr="007C155E">
        <w:rPr>
          <w:lang w:val="en-US"/>
        </w:rPr>
        <w:t xml:space="preserve"> where the </w:t>
      </w:r>
      <w:r w:rsidR="00B9424D">
        <w:rPr>
          <w:lang w:val="en-US"/>
        </w:rPr>
        <w:t>S</w:t>
      </w:r>
      <w:r w:rsidRPr="007C155E">
        <w:rPr>
          <w:lang w:val="en-US"/>
        </w:rPr>
        <w:t>ervice is in the engineering lifecycle</w:t>
      </w:r>
      <w:r w:rsidR="00B9424D">
        <w:rPr>
          <w:lang w:val="en-US"/>
        </w:rPr>
        <w:t>.</w:t>
      </w:r>
    </w:p>
    <w:p w14:paraId="34EA80CE" w14:textId="77777777" w:rsidR="00DF2702" w:rsidRDefault="00DF2702" w:rsidP="0099443A">
      <w:pPr>
        <w:rPr>
          <w:lang w:val="en-US"/>
        </w:rPr>
      </w:pPr>
    </w:p>
    <w:tbl>
      <w:tblPr>
        <w:tblStyle w:val="TableGrid"/>
        <w:tblpPr w:leftFromText="180" w:rightFromText="180" w:vertAnchor="text" w:horzAnchor="margin" w:tblpY="-34"/>
        <w:tblW w:w="9741" w:type="dxa"/>
        <w:tblLook w:val="04A0" w:firstRow="1" w:lastRow="0" w:firstColumn="1" w:lastColumn="0" w:noHBand="0" w:noVBand="1"/>
      </w:tblPr>
      <w:tblGrid>
        <w:gridCol w:w="1560"/>
        <w:gridCol w:w="8181"/>
      </w:tblGrid>
      <w:tr w:rsidR="00E72F49" w14:paraId="6E964D30" w14:textId="77777777" w:rsidTr="00E72F49">
        <w:tc>
          <w:tcPr>
            <w:tcW w:w="1560" w:type="dxa"/>
            <w:vAlign w:val="center"/>
          </w:tcPr>
          <w:p w14:paraId="2B43560B" w14:textId="77777777" w:rsidR="00E72F49" w:rsidRPr="00D03B07" w:rsidRDefault="00E72F49" w:rsidP="00E72F49">
            <w:pPr>
              <w:pStyle w:val="Bullet1"/>
              <w:numPr>
                <w:ilvl w:val="0"/>
                <w:numId w:val="0"/>
              </w:numPr>
              <w:spacing w:line="240" w:lineRule="auto"/>
              <w:rPr>
                <w:b/>
                <w:bCs/>
                <w:color w:val="00558C"/>
              </w:rPr>
            </w:pPr>
            <w:bookmarkStart w:id="10" w:name="_Hlk196362966"/>
            <w:r w:rsidRPr="00D03B07">
              <w:rPr>
                <w:b/>
                <w:bCs/>
                <w:color w:val="00558C"/>
              </w:rPr>
              <w:t>Name</w:t>
            </w:r>
          </w:p>
        </w:tc>
        <w:tc>
          <w:tcPr>
            <w:tcW w:w="8181" w:type="dxa"/>
            <w:vAlign w:val="center"/>
          </w:tcPr>
          <w:p w14:paraId="5148BD63" w14:textId="03794A9A" w:rsidR="00E72F49" w:rsidRDefault="000A0B50" w:rsidP="00E72F49">
            <w:pPr>
              <w:pStyle w:val="Bullet1"/>
              <w:numPr>
                <w:ilvl w:val="0"/>
                <w:numId w:val="0"/>
              </w:numPr>
              <w:spacing w:line="240" w:lineRule="auto"/>
            </w:pPr>
            <w:r w:rsidRPr="000A0B50">
              <w:t xml:space="preserve">VTS </w:t>
            </w:r>
            <w:r w:rsidR="002851CA">
              <w:t>Information Service</w:t>
            </w:r>
            <w:r w:rsidRPr="000A0B50">
              <w:t xml:space="preserve"> </w:t>
            </w:r>
          </w:p>
        </w:tc>
      </w:tr>
      <w:tr w:rsidR="00E72F49" w14:paraId="4F163811" w14:textId="77777777" w:rsidTr="00E72F49">
        <w:tc>
          <w:tcPr>
            <w:tcW w:w="1560" w:type="dxa"/>
            <w:vAlign w:val="center"/>
          </w:tcPr>
          <w:p w14:paraId="171C1C8E"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ID</w:t>
            </w:r>
            <w:r w:rsidRPr="00D03B07">
              <w:rPr>
                <w:rStyle w:val="FootnoteReference"/>
                <w:b/>
                <w:bCs/>
                <w:color w:val="00558C"/>
              </w:rPr>
              <w:footnoteReference w:id="2"/>
            </w:r>
          </w:p>
        </w:tc>
        <w:tc>
          <w:tcPr>
            <w:tcW w:w="8181" w:type="dxa"/>
            <w:vAlign w:val="center"/>
          </w:tcPr>
          <w:p w14:paraId="2C803FA4" w14:textId="636C09E5" w:rsidR="00E72F49" w:rsidRDefault="00246103" w:rsidP="00E72F49">
            <w:pPr>
              <w:pStyle w:val="Bullet1"/>
              <w:numPr>
                <w:ilvl w:val="0"/>
                <w:numId w:val="0"/>
              </w:numPr>
              <w:spacing w:line="240" w:lineRule="auto"/>
            </w:pPr>
            <w:proofErr w:type="gramStart"/>
            <w:r w:rsidRPr="00246103">
              <w:t>urn:mrn</w:t>
            </w:r>
            <w:proofErr w:type="gramEnd"/>
            <w:r w:rsidRPr="00246103">
              <w:t>:iala:techsvc:ss</w:t>
            </w:r>
            <w:r w:rsidR="00F050E1">
              <w:t>XXXX</w:t>
            </w:r>
            <w:r w:rsidRPr="00246103">
              <w:t>:</w:t>
            </w:r>
            <w:r w:rsidR="00F050E1">
              <w:t>0.1</w:t>
            </w:r>
          </w:p>
        </w:tc>
      </w:tr>
      <w:tr w:rsidR="00E72F49" w14:paraId="6CBF93CA" w14:textId="77777777" w:rsidTr="00E72F49">
        <w:tc>
          <w:tcPr>
            <w:tcW w:w="1560" w:type="dxa"/>
            <w:vAlign w:val="center"/>
          </w:tcPr>
          <w:p w14:paraId="2271B493"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Version</w:t>
            </w:r>
          </w:p>
        </w:tc>
        <w:tc>
          <w:tcPr>
            <w:tcW w:w="8181" w:type="dxa"/>
            <w:vAlign w:val="center"/>
          </w:tcPr>
          <w:p w14:paraId="7F29416B" w14:textId="4F33D1D3" w:rsidR="00E72F49" w:rsidRDefault="00F050E1" w:rsidP="00E72F49">
            <w:pPr>
              <w:pStyle w:val="Bullet1"/>
              <w:numPr>
                <w:ilvl w:val="0"/>
                <w:numId w:val="0"/>
              </w:numPr>
              <w:spacing w:line="240" w:lineRule="auto"/>
            </w:pPr>
            <w:r>
              <w:t>0.1</w:t>
            </w:r>
          </w:p>
        </w:tc>
      </w:tr>
      <w:tr w:rsidR="00E72F49" w14:paraId="3EE02A42" w14:textId="77777777" w:rsidTr="00E72F49">
        <w:tc>
          <w:tcPr>
            <w:tcW w:w="1560" w:type="dxa"/>
            <w:vAlign w:val="center"/>
          </w:tcPr>
          <w:p w14:paraId="0C959835"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Description</w:t>
            </w:r>
          </w:p>
        </w:tc>
        <w:tc>
          <w:tcPr>
            <w:tcW w:w="8181" w:type="dxa"/>
            <w:vAlign w:val="center"/>
          </w:tcPr>
          <w:p w14:paraId="61FCEB6A" w14:textId="65D2468E" w:rsidR="00E72F49" w:rsidRDefault="00E8029C" w:rsidP="00E72F49">
            <w:pPr>
              <w:pStyle w:val="Bullet1"/>
              <w:numPr>
                <w:ilvl w:val="0"/>
                <w:numId w:val="0"/>
              </w:numPr>
              <w:spacing w:line="240" w:lineRule="auto"/>
            </w:pPr>
            <w:r w:rsidRPr="00E8029C">
              <w:t xml:space="preserve">The VTS </w:t>
            </w:r>
            <w:r w:rsidR="00F050E1">
              <w:t>Information</w:t>
            </w:r>
            <w:r w:rsidRPr="00E8029C">
              <w:t xml:space="preserve"> Service specification describes a standardized service implementing the communication between ship and VTS </w:t>
            </w:r>
            <w:r w:rsidR="00B6570A">
              <w:t>used to deliver information from VTS to vessels and to request information from vessels in a standardized format</w:t>
            </w:r>
            <w:r w:rsidRPr="00E8029C">
              <w:t>.</w:t>
            </w:r>
          </w:p>
        </w:tc>
      </w:tr>
      <w:tr w:rsidR="00E72F49" w14:paraId="6C98A4B0" w14:textId="77777777" w:rsidTr="00E72F49">
        <w:tc>
          <w:tcPr>
            <w:tcW w:w="1560" w:type="dxa"/>
            <w:vAlign w:val="center"/>
          </w:tcPr>
          <w:p w14:paraId="38C1FD45"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Keywords</w:t>
            </w:r>
          </w:p>
        </w:tc>
        <w:tc>
          <w:tcPr>
            <w:tcW w:w="8181" w:type="dxa"/>
            <w:vAlign w:val="center"/>
          </w:tcPr>
          <w:p w14:paraId="051E0B00" w14:textId="08E38DF4" w:rsidR="00E72F49" w:rsidRDefault="006E3486" w:rsidP="00E72F49">
            <w:pPr>
              <w:pStyle w:val="Bullet1"/>
              <w:numPr>
                <w:ilvl w:val="0"/>
                <w:numId w:val="0"/>
              </w:numPr>
              <w:spacing w:line="240" w:lineRule="auto"/>
            </w:pPr>
            <w:r w:rsidRPr="006E3486">
              <w:t xml:space="preserve">VTS, MS1, </w:t>
            </w:r>
            <w:r w:rsidR="00B6570A">
              <w:t>Information Service</w:t>
            </w:r>
            <w:r w:rsidRPr="006E3486">
              <w:t>, Ship Traffic Management, S-</w:t>
            </w:r>
            <w:r w:rsidR="00B6570A">
              <w:t>212</w:t>
            </w:r>
          </w:p>
        </w:tc>
      </w:tr>
      <w:tr w:rsidR="00E72F49" w14:paraId="3452226B" w14:textId="77777777" w:rsidTr="00E72F49">
        <w:tc>
          <w:tcPr>
            <w:tcW w:w="1560" w:type="dxa"/>
            <w:vAlign w:val="center"/>
          </w:tcPr>
          <w:p w14:paraId="36F2DBCA"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Architect(s)</w:t>
            </w:r>
          </w:p>
        </w:tc>
        <w:tc>
          <w:tcPr>
            <w:tcW w:w="8181" w:type="dxa"/>
            <w:vAlign w:val="center"/>
          </w:tcPr>
          <w:p w14:paraId="1DE6A4EF" w14:textId="79664CA1" w:rsidR="00E72F49" w:rsidRDefault="001537D5" w:rsidP="00E72F49">
            <w:pPr>
              <w:pStyle w:val="Bullet1"/>
              <w:numPr>
                <w:ilvl w:val="0"/>
                <w:numId w:val="0"/>
              </w:numPr>
              <w:spacing w:line="240" w:lineRule="auto"/>
            </w:pPr>
            <w:r w:rsidRPr="001537D5">
              <w:t>Ramin Miraftabi</w:t>
            </w:r>
          </w:p>
        </w:tc>
      </w:tr>
      <w:tr w:rsidR="00E72F49" w14:paraId="5F79287A" w14:textId="77777777" w:rsidTr="00E72F49">
        <w:tc>
          <w:tcPr>
            <w:tcW w:w="1560" w:type="dxa"/>
            <w:vAlign w:val="center"/>
          </w:tcPr>
          <w:p w14:paraId="4DFF222F" w14:textId="77777777" w:rsidR="00E72F49" w:rsidRPr="00D03B07" w:rsidRDefault="00E72F49" w:rsidP="00E72F49">
            <w:pPr>
              <w:pStyle w:val="Bullet1"/>
              <w:numPr>
                <w:ilvl w:val="0"/>
                <w:numId w:val="0"/>
              </w:numPr>
              <w:spacing w:line="240" w:lineRule="auto"/>
              <w:rPr>
                <w:b/>
                <w:bCs/>
                <w:color w:val="00558C"/>
              </w:rPr>
            </w:pPr>
            <w:r w:rsidRPr="00D03B07">
              <w:rPr>
                <w:b/>
                <w:bCs/>
                <w:color w:val="00558C"/>
              </w:rPr>
              <w:t>Status</w:t>
            </w:r>
          </w:p>
        </w:tc>
        <w:tc>
          <w:tcPr>
            <w:tcW w:w="8181" w:type="dxa"/>
            <w:vAlign w:val="center"/>
          </w:tcPr>
          <w:p w14:paraId="4FCF5192" w14:textId="10D7F19F" w:rsidR="00E72F49" w:rsidRDefault="00B6570A" w:rsidP="00E72F49">
            <w:pPr>
              <w:pStyle w:val="Bullet1"/>
              <w:numPr>
                <w:ilvl w:val="0"/>
                <w:numId w:val="0"/>
              </w:numPr>
              <w:spacing w:line="240" w:lineRule="auto"/>
            </w:pPr>
            <w:r>
              <w:t>Draft</w:t>
            </w:r>
          </w:p>
        </w:tc>
      </w:tr>
    </w:tbl>
    <w:p w14:paraId="1686B0C9" w14:textId="6F10C40B" w:rsidR="00E72F49" w:rsidRDefault="003E428D" w:rsidP="00E72F49">
      <w:pPr>
        <w:pStyle w:val="Heading1"/>
      </w:pPr>
      <w:bookmarkStart w:id="11" w:name="_Toc206777072"/>
      <w:bookmarkEnd w:id="10"/>
      <w:r>
        <w:lastRenderedPageBreak/>
        <w:t>Operational context</w:t>
      </w:r>
      <w:bookmarkEnd w:id="11"/>
    </w:p>
    <w:p w14:paraId="19C1B22E" w14:textId="77777777" w:rsidR="00073E5F" w:rsidRPr="00073E5F" w:rsidRDefault="00073E5F" w:rsidP="00073E5F">
      <w:pPr>
        <w:pStyle w:val="Heading1separationline"/>
        <w:rPr>
          <w:lang w:val="en-US"/>
        </w:rPr>
      </w:pPr>
    </w:p>
    <w:p w14:paraId="556632A4" w14:textId="77777777" w:rsidR="00DE105F" w:rsidRPr="00DE105F" w:rsidRDefault="00DE105F" w:rsidP="00F84771">
      <w:pPr>
        <w:numPr>
          <w:ilvl w:val="0"/>
          <w:numId w:val="29"/>
        </w:numPr>
      </w:pPr>
      <w:bookmarkStart w:id="12" w:name="_Hlk196363732"/>
      <w:r w:rsidRPr="00DE105F">
        <w:t>The aim of a VTS Information Service is to contribute to the safe and efficient navigation of vessels by delivering relevant information from VTS perspective. The service can be implemented to deliver all the information, or it can fulfil and/or enrich the data from other S-100 services. VTS Information Service contains structured messages. The content of the message field is structured or unstructured. All messages must start with message markers information, request, question or answer. The message can be sent to one or multiple vessels.</w:t>
      </w:r>
    </w:p>
    <w:p w14:paraId="4CB1B324" w14:textId="77777777" w:rsidR="00DE105F" w:rsidRPr="00DE105F" w:rsidRDefault="00DE105F" w:rsidP="00F84771">
      <w:pPr>
        <w:numPr>
          <w:ilvl w:val="0"/>
          <w:numId w:val="29"/>
        </w:numPr>
      </w:pPr>
      <w:r w:rsidRPr="00DE105F">
        <w:t>VTS providers should define which information will be provided via VTS Information Service based on for example risk assessment.</w:t>
      </w:r>
    </w:p>
    <w:p w14:paraId="437FD13A" w14:textId="77777777" w:rsidR="00DE105F" w:rsidRDefault="00DE105F" w:rsidP="003E428D"/>
    <w:p w14:paraId="6B4CD37B" w14:textId="041A67F2" w:rsidR="00D64FDB" w:rsidRDefault="00D64FDB" w:rsidP="003E428D">
      <w:r>
        <w:t xml:space="preserve">The VTS Information Service is intended to contribute to the safe and efficient navigation of vessels by delivering </w:t>
      </w:r>
      <w:r w:rsidR="00027BFE">
        <w:t xml:space="preserve">information that VTS determines is relevant. </w:t>
      </w:r>
      <w:r w:rsidR="00686639">
        <w:t xml:space="preserve">The aim is to reduce the amount of broadcasted information via VHF to all vessels in the area </w:t>
      </w:r>
      <w:r w:rsidR="00E80F02">
        <w:t>and utilize digital tools to deliver timely and relevant information to relevant parties.</w:t>
      </w:r>
    </w:p>
    <w:p w14:paraId="39B6F056" w14:textId="77777777" w:rsidR="00E80F02" w:rsidRDefault="00E80F02" w:rsidP="003E428D"/>
    <w:p w14:paraId="35654709" w14:textId="6DF97B61" w:rsidR="00E80F02" w:rsidRDefault="00E80F02" w:rsidP="003E428D">
      <w:r>
        <w:t xml:space="preserve">In addition to delivering information, VTS can use the service to </w:t>
      </w:r>
      <w:r w:rsidR="00964DD7">
        <w:t xml:space="preserve">request information from vessels that is not covered in other reporting requirements. </w:t>
      </w:r>
    </w:p>
    <w:p w14:paraId="6B40D519" w14:textId="77777777" w:rsidR="0056287C" w:rsidRDefault="0056287C" w:rsidP="003E428D"/>
    <w:p w14:paraId="5F0C80CB" w14:textId="4898795A" w:rsidR="0056287C" w:rsidRDefault="0056287C" w:rsidP="003E428D">
      <w:r>
        <w:t xml:space="preserve">WG1 to contribute more on operational context, could include text on </w:t>
      </w:r>
      <w:r w:rsidR="00964DD7">
        <w:t>e.g.</w:t>
      </w:r>
    </w:p>
    <w:p w14:paraId="175F4F6D" w14:textId="6CA3AE79" w:rsidR="00964DD7" w:rsidRDefault="00A70C10" w:rsidP="00964DD7">
      <w:pPr>
        <w:pStyle w:val="Bullet2"/>
      </w:pPr>
      <w:r>
        <w:t>Information delivered,</w:t>
      </w:r>
    </w:p>
    <w:p w14:paraId="5B14A56E" w14:textId="19F7D15C" w:rsidR="00A70C10" w:rsidRDefault="00A70C10" w:rsidP="00964DD7">
      <w:pPr>
        <w:pStyle w:val="Bullet2"/>
      </w:pPr>
      <w:r>
        <w:t>What is a request</w:t>
      </w:r>
    </w:p>
    <w:p w14:paraId="3DAB969A" w14:textId="0A7AB1C3" w:rsidR="00A70C10" w:rsidRDefault="00A70C10" w:rsidP="00964DD7">
      <w:pPr>
        <w:pStyle w:val="Bullet2"/>
      </w:pPr>
      <w:r>
        <w:t>What is a question</w:t>
      </w:r>
    </w:p>
    <w:p w14:paraId="24F2D832" w14:textId="0523EA25" w:rsidR="00A70C10" w:rsidRDefault="008F7EFC" w:rsidP="00964DD7">
      <w:pPr>
        <w:pStyle w:val="Bullet2"/>
      </w:pPr>
      <w:r>
        <w:t>What is an answer</w:t>
      </w:r>
    </w:p>
    <w:p w14:paraId="11A3540E" w14:textId="1C394345" w:rsidR="008F7EFC" w:rsidRDefault="008F7EFC" w:rsidP="008F7EFC">
      <w:pPr>
        <w:pStyle w:val="Bullet2"/>
        <w:numPr>
          <w:ilvl w:val="0"/>
          <w:numId w:val="0"/>
        </w:numPr>
      </w:pPr>
      <w:r>
        <w:t xml:space="preserve">There are no requirements that a VTS must </w:t>
      </w:r>
      <w:r w:rsidR="00553AD5">
        <w:t xml:space="preserve">use the information service for any given use. </w:t>
      </w:r>
      <w:proofErr w:type="gramStart"/>
      <w:r w:rsidR="00553AD5">
        <w:t>All of</w:t>
      </w:r>
      <w:proofErr w:type="gramEnd"/>
      <w:r w:rsidR="00553AD5">
        <w:t xml:space="preserve"> the above are examples and a VTS may choose to not use VTS Information Service in </w:t>
      </w:r>
      <w:r w:rsidR="002225EB">
        <w:t>day-to-day</w:t>
      </w:r>
      <w:r w:rsidR="00553AD5">
        <w:t xml:space="preserve"> operations.</w:t>
      </w:r>
    </w:p>
    <w:p w14:paraId="61EB8304" w14:textId="3E32626C" w:rsidR="00083A6E" w:rsidRPr="003E6053" w:rsidRDefault="00083A6E" w:rsidP="00C52484">
      <w:pPr>
        <w:pStyle w:val="BodyText"/>
      </w:pPr>
    </w:p>
    <w:p w14:paraId="09D6FB71" w14:textId="1EE54250" w:rsidR="00DC472E" w:rsidRDefault="00FB018B" w:rsidP="00FB018B">
      <w:pPr>
        <w:pStyle w:val="Heading2"/>
        <w:rPr>
          <w:lang w:val="en-US"/>
        </w:rPr>
      </w:pPr>
      <w:bookmarkStart w:id="13" w:name="_Toc206777073"/>
      <w:bookmarkEnd w:id="12"/>
      <w:r>
        <w:rPr>
          <w:lang w:val="en-US"/>
        </w:rPr>
        <w:t xml:space="preserve">Use cases for </w:t>
      </w:r>
      <w:r w:rsidR="00D048C4">
        <w:rPr>
          <w:lang w:val="en-US"/>
        </w:rPr>
        <w:t xml:space="preserve">VTS </w:t>
      </w:r>
      <w:r w:rsidR="00F6687E">
        <w:rPr>
          <w:lang w:val="en-US"/>
        </w:rPr>
        <w:t>Information Service</w:t>
      </w:r>
      <w:bookmarkEnd w:id="13"/>
    </w:p>
    <w:p w14:paraId="1B4FB7CA" w14:textId="77777777" w:rsidR="00073E5F" w:rsidRPr="00073E5F" w:rsidRDefault="00073E5F" w:rsidP="00073E5F">
      <w:pPr>
        <w:pStyle w:val="Heading2separationline"/>
        <w:rPr>
          <w:lang w:val="en-US"/>
        </w:rPr>
      </w:pPr>
    </w:p>
    <w:p w14:paraId="0E7D0B18" w14:textId="69D0D64F" w:rsidR="00FB018B" w:rsidRDefault="005266B2" w:rsidP="00F35A29">
      <w:pPr>
        <w:pStyle w:val="BodyText"/>
        <w:rPr>
          <w:lang w:val="en-US"/>
        </w:rPr>
      </w:pPr>
      <w:r>
        <w:rPr>
          <w:lang w:val="en-US"/>
        </w:rPr>
        <w:t xml:space="preserve">The use cases below describe an attempt of describing how and what types of uses there may be for the service. Not </w:t>
      </w:r>
      <w:r w:rsidR="002225EB">
        <w:rPr>
          <w:lang w:val="en-US"/>
        </w:rPr>
        <w:t>all</w:t>
      </w:r>
      <w:r>
        <w:rPr>
          <w:lang w:val="en-US"/>
        </w:rPr>
        <w:t xml:space="preserve"> the use cases are expected to be relevant to all VTSs and </w:t>
      </w:r>
      <w:r w:rsidR="002225EB">
        <w:rPr>
          <w:lang w:val="en-US"/>
        </w:rPr>
        <w:t xml:space="preserve">service </w:t>
      </w:r>
      <w:r>
        <w:rPr>
          <w:lang w:val="en-US"/>
        </w:rPr>
        <w:t>implementations may</w:t>
      </w:r>
      <w:r w:rsidR="002225EB">
        <w:rPr>
          <w:lang w:val="en-US"/>
        </w:rPr>
        <w:t xml:space="preserve"> ignore any of the use cases deemed unnecessary. </w:t>
      </w:r>
    </w:p>
    <w:p w14:paraId="3032F680" w14:textId="2B09BD45" w:rsidR="002225EB" w:rsidRDefault="002225EB" w:rsidP="00F35A29">
      <w:pPr>
        <w:pStyle w:val="BodyText"/>
        <w:rPr>
          <w:lang w:val="en-US"/>
        </w:rPr>
      </w:pPr>
      <w:r>
        <w:rPr>
          <w:lang w:val="en-US"/>
        </w:rPr>
        <w:t xml:space="preserve">Consumer implementations must implement support for </w:t>
      </w:r>
      <w:proofErr w:type="gramStart"/>
      <w:r>
        <w:rPr>
          <w:lang w:val="en-US"/>
        </w:rPr>
        <w:t>all of</w:t>
      </w:r>
      <w:proofErr w:type="gramEnd"/>
      <w:r>
        <w:rPr>
          <w:lang w:val="en-US"/>
        </w:rPr>
        <w:t xml:space="preserve"> the use cases</w:t>
      </w:r>
      <w:r w:rsidR="0058256E">
        <w:rPr>
          <w:lang w:val="en-US"/>
        </w:rPr>
        <w:t>.</w:t>
      </w:r>
    </w:p>
    <w:p w14:paraId="05EA5F19" w14:textId="065011D5" w:rsidR="00E30DEB" w:rsidRDefault="00E30DEB" w:rsidP="00F35A29">
      <w:pPr>
        <w:pStyle w:val="BodyText"/>
        <w:rPr>
          <w:lang w:val="en-US"/>
        </w:rPr>
      </w:pPr>
      <w:r>
        <w:rPr>
          <w:lang w:val="en-US"/>
        </w:rPr>
        <w:t xml:space="preserve">The first seven use cases are based on </w:t>
      </w:r>
      <w:r w:rsidR="009D268E">
        <w:rPr>
          <w:lang w:val="en-US"/>
        </w:rPr>
        <w:t xml:space="preserve">the use cases on VTS Digital </w:t>
      </w:r>
      <w:proofErr w:type="gramStart"/>
      <w:r w:rsidR="009D268E">
        <w:rPr>
          <w:lang w:val="en-US"/>
        </w:rPr>
        <w:t>Communications</w:t>
      </w:r>
      <w:proofErr w:type="gramEnd"/>
      <w:r w:rsidR="009D268E">
        <w:rPr>
          <w:lang w:val="en-US"/>
        </w:rPr>
        <w:t xml:space="preserve"> and the rest are technical use cases to </w:t>
      </w:r>
      <w:r w:rsidR="003F2C5E">
        <w:rPr>
          <w:lang w:val="en-US"/>
        </w:rPr>
        <w:t>establish the pre-conditions of the use cases and to clean up any unnecessary connections or subscriptions after departing the VTS area.</w:t>
      </w:r>
    </w:p>
    <w:p w14:paraId="62D7807A" w14:textId="26C2076B" w:rsidR="00727DC5" w:rsidRPr="00463201" w:rsidRDefault="00727DC5" w:rsidP="00F35A29">
      <w:pPr>
        <w:pStyle w:val="BodyText"/>
      </w:pPr>
      <w:r>
        <w:rPr>
          <w:lang w:val="en-US"/>
        </w:rPr>
        <w:t>In all use cases the VTS system must be capable of receiving information from the service on the delivery status of the message to the vessel.</w:t>
      </w:r>
    </w:p>
    <w:p w14:paraId="75895664" w14:textId="262A35D3" w:rsidR="00F35A29" w:rsidRDefault="00F35A29" w:rsidP="004A5B6D">
      <w:pPr>
        <w:pStyle w:val="BodyText"/>
        <w:jc w:val="center"/>
        <w:rPr>
          <w:lang w:val="en-US"/>
        </w:rPr>
      </w:pPr>
    </w:p>
    <w:p w14:paraId="0D9FEE52" w14:textId="609F6E6A" w:rsidR="004A5B6D" w:rsidRDefault="004A5B6D" w:rsidP="004A5B6D">
      <w:pPr>
        <w:pStyle w:val="Caption"/>
      </w:pPr>
      <w:bookmarkStart w:id="14" w:name="_Toc206790258"/>
      <w:commentRangeStart w:id="15"/>
      <w:r>
        <w:t xml:space="preserve">Figure </w:t>
      </w:r>
      <w:fldSimple w:instr=" SEQ Figure \* ARABIC ">
        <w:r w:rsidR="000D06B0">
          <w:rPr>
            <w:noProof/>
          </w:rPr>
          <w:t>1</w:t>
        </w:r>
      </w:fldSimple>
      <w:r>
        <w:t xml:space="preserve"> High-level view of </w:t>
      </w:r>
      <w:r w:rsidR="003E4D54">
        <w:t>VTS Information</w:t>
      </w:r>
      <w:r>
        <w:t xml:space="preserve"> use cases</w:t>
      </w:r>
      <w:commentRangeEnd w:id="15"/>
      <w:r w:rsidR="0058256E">
        <w:rPr>
          <w:rStyle w:val="CommentReference"/>
          <w:i w:val="0"/>
          <w:color w:val="auto"/>
          <w:lang w:val="en-GB"/>
        </w:rPr>
        <w:commentReference w:id="15"/>
      </w:r>
      <w:bookmarkEnd w:id="14"/>
    </w:p>
    <w:p w14:paraId="6E362E42" w14:textId="77777777" w:rsidR="00A10EF0" w:rsidRPr="00A10EF0" w:rsidRDefault="00A10EF0" w:rsidP="00A10EF0">
      <w:pPr>
        <w:pStyle w:val="BodyText"/>
        <w:rPr>
          <w:lang w:val="en-US"/>
        </w:rPr>
      </w:pPr>
    </w:p>
    <w:p w14:paraId="5979B749" w14:textId="55F83331" w:rsidR="004A5B6D" w:rsidRDefault="00E16DEE" w:rsidP="004A5B6D">
      <w:pPr>
        <w:pStyle w:val="Heading3"/>
        <w:rPr>
          <w:lang w:val="en-US"/>
        </w:rPr>
      </w:pPr>
      <w:bookmarkStart w:id="16" w:name="_Ref196500825"/>
      <w:bookmarkStart w:id="17" w:name="_Toc206777074"/>
      <w:r w:rsidRPr="00E16DEE">
        <w:rPr>
          <w:lang w:val="en-US"/>
        </w:rPr>
        <w:lastRenderedPageBreak/>
        <w:t xml:space="preserve">Use case 1 </w:t>
      </w:r>
      <w:r w:rsidR="00C5362D">
        <w:rPr>
          <w:lang w:val="en-US"/>
        </w:rPr>
        <w:t>–</w:t>
      </w:r>
      <w:r w:rsidRPr="00E16DEE">
        <w:rPr>
          <w:lang w:val="en-US"/>
        </w:rPr>
        <w:t xml:space="preserve"> </w:t>
      </w:r>
      <w:bookmarkEnd w:id="16"/>
      <w:r w:rsidR="00C5362D">
        <w:rPr>
          <w:lang w:val="en-US"/>
        </w:rPr>
        <w:t>VTS informs vessel of special circumstances with an unknown time frame</w:t>
      </w:r>
      <w:bookmarkEnd w:id="17"/>
    </w:p>
    <w:p w14:paraId="5B97B3FD" w14:textId="2DF6EF7D" w:rsidR="00E16DEE" w:rsidRDefault="00E16DEE" w:rsidP="00E16DEE">
      <w:pPr>
        <w:pStyle w:val="BodyText"/>
        <w:rPr>
          <w:lang w:val="en-US"/>
        </w:rPr>
      </w:pPr>
      <w:r w:rsidRPr="00E16DEE">
        <w:rPr>
          <w:i/>
          <w:iCs/>
          <w:lang w:val="en-US"/>
        </w:rPr>
        <w:t>Description</w:t>
      </w:r>
      <w:r>
        <w:rPr>
          <w:i/>
          <w:iCs/>
          <w:lang w:val="en-US"/>
        </w:rPr>
        <w:t xml:space="preserve"> </w:t>
      </w:r>
      <w:r w:rsidR="00C505FD">
        <w:rPr>
          <w:i/>
          <w:iCs/>
          <w:lang w:val="en-US"/>
        </w:rPr>
        <w:t>–</w:t>
      </w:r>
      <w:r w:rsidRPr="00B524E1">
        <w:rPr>
          <w:lang w:val="en-US"/>
        </w:rPr>
        <w:t xml:space="preserve"> </w:t>
      </w:r>
      <w:r w:rsidR="00C505FD">
        <w:rPr>
          <w:lang w:val="en-US"/>
        </w:rPr>
        <w:t xml:space="preserve">VTS sends a message to the vessel </w:t>
      </w:r>
    </w:p>
    <w:p w14:paraId="54EFF94B" w14:textId="1F556477" w:rsidR="00C505FD" w:rsidRPr="00C505FD" w:rsidRDefault="00C505FD" w:rsidP="00E16DEE">
      <w:pPr>
        <w:pStyle w:val="BodyText"/>
        <w:rPr>
          <w:i/>
          <w:iCs/>
          <w:lang w:val="en-US"/>
        </w:rPr>
      </w:pPr>
      <w:r>
        <w:rPr>
          <w:i/>
          <w:iCs/>
          <w:lang w:val="en-US"/>
        </w:rPr>
        <w:t xml:space="preserve">Pre-conditions – </w:t>
      </w:r>
      <w:r w:rsidRPr="00103082">
        <w:rPr>
          <w:lang w:val="en-US"/>
        </w:rPr>
        <w:t>Vessel has subscribed to the</w:t>
      </w:r>
      <w:r w:rsidR="009241C3" w:rsidRPr="00103082">
        <w:rPr>
          <w:lang w:val="en-US"/>
        </w:rPr>
        <w:t xml:space="preserve"> VTS Information </w:t>
      </w:r>
      <w:proofErr w:type="gramStart"/>
      <w:r w:rsidR="009241C3" w:rsidRPr="00103082">
        <w:rPr>
          <w:lang w:val="en-US"/>
        </w:rPr>
        <w:t>Service</w:t>
      </w:r>
      <w:proofErr w:type="gramEnd"/>
      <w:r w:rsidR="009241C3" w:rsidRPr="00103082">
        <w:rPr>
          <w:lang w:val="en-US"/>
        </w:rPr>
        <w:t xml:space="preserve"> and the vessel is able to display geometries from received messages as a layer on an ENC.</w:t>
      </w:r>
    </w:p>
    <w:p w14:paraId="3A152C6A" w14:textId="1066B125" w:rsidR="00B524E1" w:rsidRDefault="00B524E1" w:rsidP="00A10EF0">
      <w:pPr>
        <w:pStyle w:val="BodyText"/>
        <w:keepNext/>
        <w:keepLines/>
        <w:rPr>
          <w:i/>
          <w:iCs/>
          <w:lang w:val="en-US"/>
        </w:rPr>
      </w:pPr>
      <w:r w:rsidRPr="00B524E1">
        <w:rPr>
          <w:i/>
          <w:iCs/>
          <w:lang w:val="en-US"/>
        </w:rPr>
        <w:t>Typical sequence:</w:t>
      </w:r>
    </w:p>
    <w:p w14:paraId="0E8B1D63" w14:textId="7374FB29" w:rsidR="00A04CD0" w:rsidRPr="00D7188D" w:rsidRDefault="00A04CD0" w:rsidP="00F84771">
      <w:pPr>
        <w:pStyle w:val="ListParagraph"/>
        <w:numPr>
          <w:ilvl w:val="0"/>
          <w:numId w:val="20"/>
        </w:numPr>
        <w:spacing w:after="160" w:line="259" w:lineRule="auto"/>
        <w:contextualSpacing/>
      </w:pPr>
      <w:r w:rsidRPr="00D7188D">
        <w:t>VTS sends message to vesse</w:t>
      </w:r>
      <w:r>
        <w:t xml:space="preserve">l(s) </w:t>
      </w:r>
      <w:r w:rsidR="00F6483A">
        <w:t>with the following content: “K</w:t>
      </w:r>
      <w:r>
        <w:t xml:space="preserve">eep 1 nm distance to LNG-tanker at </w:t>
      </w:r>
      <w:r w:rsidR="00F6483A">
        <w:t>point XX°XX.XXXX</w:t>
      </w:r>
      <w:r w:rsidR="002D356F">
        <w:t>, YY°YY.YYYYY</w:t>
      </w:r>
      <w:del w:id="18" w:author="Ramin Miraftabi" w:date="2025-09-24T11:30:00Z" w16du:dateUtc="2025-09-24T09:30:00Z">
        <w:r w:rsidR="002D356F" w:rsidDel="006C2946">
          <w:delText xml:space="preserve"> until HH:MM</w:delText>
        </w:r>
      </w:del>
      <w:r w:rsidR="00752D38">
        <w:t xml:space="preserve">. </w:t>
      </w:r>
      <w:r w:rsidR="0013685C">
        <w:t>Explanatory text for why and how to expect situation to change”</w:t>
      </w:r>
    </w:p>
    <w:p w14:paraId="09F3076E" w14:textId="6B98AAA2" w:rsidR="00A04CD0" w:rsidRPr="00DA7ACC" w:rsidRDefault="00A04CD0" w:rsidP="00F84771">
      <w:pPr>
        <w:pStyle w:val="ListParagraph"/>
        <w:numPr>
          <w:ilvl w:val="0"/>
          <w:numId w:val="20"/>
        </w:numPr>
        <w:spacing w:after="160" w:line="259" w:lineRule="auto"/>
        <w:contextualSpacing/>
      </w:pPr>
      <w:r w:rsidRPr="00057920">
        <w:t>V</w:t>
      </w:r>
      <w:r>
        <w:t>essel</w:t>
      </w:r>
      <w:r w:rsidRPr="00057920">
        <w:t xml:space="preserve"> </w:t>
      </w:r>
      <w:r>
        <w:t xml:space="preserve">system automatically </w:t>
      </w:r>
      <w:r w:rsidR="00AD6658">
        <w:t xml:space="preserve">informs </w:t>
      </w:r>
      <w:r>
        <w:t>VTS Information Service that information is received and opened</w:t>
      </w:r>
    </w:p>
    <w:p w14:paraId="4B70BDBC" w14:textId="4064792C" w:rsidR="00A04CD0" w:rsidRDefault="00A04CD0" w:rsidP="00F84771">
      <w:pPr>
        <w:pStyle w:val="ListParagraph"/>
        <w:numPr>
          <w:ilvl w:val="0"/>
          <w:numId w:val="20"/>
        </w:numPr>
        <w:spacing w:after="160" w:line="259" w:lineRule="auto"/>
        <w:contextualSpacing/>
      </w:pPr>
      <w:r>
        <w:t>Circumstances change and VTS updates the provided information</w:t>
      </w:r>
      <w:r w:rsidR="0004241A">
        <w:t xml:space="preserve"> </w:t>
      </w:r>
      <w:r w:rsidR="00AD6658">
        <w:t xml:space="preserve">to the vessel(s) </w:t>
      </w:r>
    </w:p>
    <w:p w14:paraId="630CBD0A" w14:textId="58777625" w:rsidR="00E933F7" w:rsidRDefault="00E933F7" w:rsidP="00F84771">
      <w:pPr>
        <w:pStyle w:val="ListParagraph"/>
        <w:numPr>
          <w:ilvl w:val="1"/>
          <w:numId w:val="20"/>
        </w:numPr>
        <w:spacing w:after="160" w:line="259" w:lineRule="auto"/>
        <w:contextualSpacing/>
      </w:pPr>
      <w:r>
        <w:t>There may be multiple updates that are sent</w:t>
      </w:r>
    </w:p>
    <w:p w14:paraId="4E2DE198" w14:textId="346FA00E" w:rsidR="00E933F7" w:rsidRDefault="00E933F7" w:rsidP="00F84771">
      <w:pPr>
        <w:pStyle w:val="ListParagraph"/>
        <w:numPr>
          <w:ilvl w:val="1"/>
          <w:numId w:val="20"/>
        </w:numPr>
        <w:spacing w:after="160" w:line="259" w:lineRule="auto"/>
        <w:contextualSpacing/>
      </w:pPr>
      <w:r>
        <w:t>Each update must refer to the original message that is being updated</w:t>
      </w:r>
    </w:p>
    <w:p w14:paraId="08A5D201" w14:textId="6E1450E3" w:rsidR="00A04CD0" w:rsidRPr="00DA7ACC" w:rsidRDefault="00A04CD0" w:rsidP="00F84771">
      <w:pPr>
        <w:pStyle w:val="ListParagraph"/>
        <w:numPr>
          <w:ilvl w:val="0"/>
          <w:numId w:val="20"/>
        </w:numPr>
        <w:spacing w:after="160" w:line="259" w:lineRule="auto"/>
        <w:contextualSpacing/>
      </w:pPr>
      <w:r w:rsidRPr="00057920">
        <w:t>V</w:t>
      </w:r>
      <w:r>
        <w:t>essel</w:t>
      </w:r>
      <w:r w:rsidRPr="00057920">
        <w:t xml:space="preserve"> </w:t>
      </w:r>
      <w:r>
        <w:t xml:space="preserve">system automatically </w:t>
      </w:r>
      <w:r w:rsidR="00AD6658">
        <w:t xml:space="preserve">informs </w:t>
      </w:r>
      <w:r>
        <w:t>VTS Information Service that update is received and opened</w:t>
      </w:r>
    </w:p>
    <w:p w14:paraId="5C7628B5" w14:textId="77777777" w:rsidR="00A04CD0" w:rsidRDefault="00A04CD0" w:rsidP="00F84771">
      <w:pPr>
        <w:pStyle w:val="ListParagraph"/>
        <w:numPr>
          <w:ilvl w:val="0"/>
          <w:numId w:val="20"/>
        </w:numPr>
        <w:spacing w:after="160" w:line="259" w:lineRule="auto"/>
        <w:contextualSpacing/>
      </w:pPr>
      <w:r>
        <w:t>Situations ends and VTS sends cancels the provided information</w:t>
      </w:r>
    </w:p>
    <w:p w14:paraId="5F3143BC" w14:textId="0DF35FFF" w:rsidR="00A04CD0" w:rsidRDefault="00A04CD0" w:rsidP="00F84771">
      <w:pPr>
        <w:pStyle w:val="ListParagraph"/>
        <w:keepNext/>
        <w:keepLines/>
        <w:numPr>
          <w:ilvl w:val="0"/>
          <w:numId w:val="20"/>
        </w:numPr>
      </w:pPr>
      <w:r w:rsidRPr="00057920">
        <w:t>V</w:t>
      </w:r>
      <w:r>
        <w:t>essel</w:t>
      </w:r>
      <w:r w:rsidRPr="00057920">
        <w:t xml:space="preserve"> </w:t>
      </w:r>
      <w:r>
        <w:t xml:space="preserve">system automatically </w:t>
      </w:r>
      <w:r w:rsidR="00392ACB">
        <w:t xml:space="preserve">informs </w:t>
      </w:r>
      <w:r>
        <w:t xml:space="preserve">VTS Information Service that cancellation is </w:t>
      </w:r>
      <w:r w:rsidR="00727DC5">
        <w:t>received</w:t>
      </w:r>
      <w:r w:rsidR="002B168A">
        <w:t xml:space="preserve">. </w:t>
      </w:r>
      <w:r w:rsidR="006C2946">
        <w:t>The vessel system must also inform the service when the cancellation has been opened by the user.</w:t>
      </w:r>
    </w:p>
    <w:p w14:paraId="526AA0F7" w14:textId="6C4D49CF" w:rsidR="00980A73" w:rsidRPr="00AE3530" w:rsidRDefault="00980A73" w:rsidP="00A04CD0">
      <w:pPr>
        <w:pStyle w:val="ListParagraph"/>
        <w:numPr>
          <w:ilvl w:val="0"/>
          <w:numId w:val="0"/>
        </w:numPr>
        <w:ind w:left="709"/>
      </w:pPr>
    </w:p>
    <w:p w14:paraId="61B5BA28" w14:textId="61434950" w:rsidR="00B524E1" w:rsidRDefault="00F175E5" w:rsidP="00303FC6">
      <w:pPr>
        <w:pStyle w:val="Heading3"/>
        <w:rPr>
          <w:lang w:val="en-US"/>
        </w:rPr>
      </w:pPr>
      <w:bookmarkStart w:id="19" w:name="_Ref196500874"/>
      <w:bookmarkStart w:id="20" w:name="_Toc206777075"/>
      <w:r w:rsidRPr="00F175E5">
        <w:rPr>
          <w:lang w:val="en-US"/>
        </w:rPr>
        <w:t xml:space="preserve">Use case 2 - </w:t>
      </w:r>
      <w:bookmarkEnd w:id="19"/>
      <w:r w:rsidR="005F257F">
        <w:rPr>
          <w:lang w:val="en-US"/>
        </w:rPr>
        <w:t>VTS informs vessel of special circumstances with a specified time frame</w:t>
      </w:r>
      <w:bookmarkEnd w:id="20"/>
    </w:p>
    <w:p w14:paraId="43A0F90F" w14:textId="77777777" w:rsidR="00EF675B" w:rsidRDefault="00EF675B" w:rsidP="00EF675B">
      <w:pPr>
        <w:pStyle w:val="BodyText"/>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the vessel </w:t>
      </w:r>
    </w:p>
    <w:p w14:paraId="117F9F60" w14:textId="77777777" w:rsidR="00EF675B" w:rsidRPr="00C505FD" w:rsidRDefault="00EF675B" w:rsidP="00EF675B">
      <w:pPr>
        <w:pStyle w:val="BodyText"/>
        <w:rPr>
          <w:i/>
          <w:iCs/>
          <w:lang w:val="en-US"/>
        </w:rPr>
      </w:pPr>
      <w:r>
        <w:rPr>
          <w:i/>
          <w:iCs/>
          <w:lang w:val="en-US"/>
        </w:rPr>
        <w:t xml:space="preserve">Pre-conditions – </w:t>
      </w:r>
      <w:r w:rsidRPr="00103082">
        <w:rPr>
          <w:lang w:val="en-US"/>
        </w:rPr>
        <w:t xml:space="preserve">Vessel has subscribed to the VTS Information </w:t>
      </w:r>
      <w:proofErr w:type="gramStart"/>
      <w:r w:rsidRPr="00103082">
        <w:rPr>
          <w:lang w:val="en-US"/>
        </w:rPr>
        <w:t>Service</w:t>
      </w:r>
      <w:proofErr w:type="gramEnd"/>
      <w:r w:rsidRPr="00103082">
        <w:rPr>
          <w:lang w:val="en-US"/>
        </w:rPr>
        <w:t xml:space="preserve"> and the vessel is able to display geometries from received messages as a layer on an ENC.</w:t>
      </w:r>
    </w:p>
    <w:p w14:paraId="6811E111" w14:textId="77777777" w:rsidR="00EF675B" w:rsidRDefault="00EF675B" w:rsidP="00EF675B">
      <w:pPr>
        <w:pStyle w:val="BodyText"/>
        <w:keepNext/>
        <w:keepLines/>
        <w:rPr>
          <w:i/>
          <w:iCs/>
          <w:lang w:val="en-US"/>
        </w:rPr>
      </w:pPr>
      <w:r w:rsidRPr="00B524E1">
        <w:rPr>
          <w:i/>
          <w:iCs/>
          <w:lang w:val="en-US"/>
        </w:rPr>
        <w:t>Typical sequence:</w:t>
      </w:r>
    </w:p>
    <w:p w14:paraId="10F4360D" w14:textId="27DD5DCD" w:rsidR="00EF675B" w:rsidRPr="00D7188D" w:rsidRDefault="00EF675B" w:rsidP="00F84771">
      <w:pPr>
        <w:pStyle w:val="ListParagraph"/>
        <w:numPr>
          <w:ilvl w:val="0"/>
          <w:numId w:val="30"/>
        </w:numPr>
        <w:spacing w:after="160" w:line="259" w:lineRule="auto"/>
        <w:contextualSpacing/>
      </w:pPr>
      <w:r w:rsidRPr="00D7188D">
        <w:t>VTS sends message to vesse</w:t>
      </w:r>
      <w:r>
        <w:t>l(s) with the following content: “</w:t>
      </w:r>
      <w:r w:rsidR="003525AC">
        <w:t xml:space="preserve">Sailing competition in area </w:t>
      </w:r>
      <w:proofErr w:type="spellStart"/>
      <w:r w:rsidR="003525AC">
        <w:t>Duckville</w:t>
      </w:r>
      <w:proofErr w:type="spellEnd"/>
      <w:r w:rsidR="003525AC">
        <w:t xml:space="preserve"> harbor</w:t>
      </w:r>
      <w:r w:rsidR="000516A2">
        <w:t xml:space="preserve"> from HH:MM to </w:t>
      </w:r>
      <w:proofErr w:type="spellStart"/>
      <w:proofErr w:type="gramStart"/>
      <w:r w:rsidR="000516A2">
        <w:t>hh:mm</w:t>
      </w:r>
      <w:proofErr w:type="spellEnd"/>
      <w:r w:rsidR="000516A2">
        <w:t>.</w:t>
      </w:r>
      <w:proofErr w:type="gramEnd"/>
      <w:r>
        <w:t>”</w:t>
      </w:r>
    </w:p>
    <w:p w14:paraId="03CA4148" w14:textId="77777777" w:rsidR="00EF675B" w:rsidRDefault="00EF675B" w:rsidP="00F84771">
      <w:pPr>
        <w:pStyle w:val="ListParagraph"/>
        <w:numPr>
          <w:ilvl w:val="0"/>
          <w:numId w:val="20"/>
        </w:numPr>
        <w:spacing w:after="160" w:line="259" w:lineRule="auto"/>
        <w:contextualSpacing/>
      </w:pPr>
      <w:r w:rsidRPr="00057920">
        <w:t>V</w:t>
      </w:r>
      <w:r>
        <w:t>essel</w:t>
      </w:r>
      <w:r w:rsidRPr="00057920">
        <w:t xml:space="preserve"> </w:t>
      </w:r>
      <w:r>
        <w:t>system automatically informs VTS Information Service that information is received and opened</w:t>
      </w:r>
    </w:p>
    <w:p w14:paraId="5B0FABB7" w14:textId="57CE9859" w:rsidR="000516A2" w:rsidRPr="00DA7ACC" w:rsidRDefault="000516A2" w:rsidP="00F84771">
      <w:pPr>
        <w:pStyle w:val="ListParagraph"/>
        <w:numPr>
          <w:ilvl w:val="0"/>
          <w:numId w:val="20"/>
        </w:numPr>
        <w:spacing w:after="160" w:line="259" w:lineRule="auto"/>
        <w:contextualSpacing/>
      </w:pPr>
      <w:r>
        <w:t>Vessel systems are expected to automatically cancel and remove the information from display after the time frame has ended.</w:t>
      </w:r>
    </w:p>
    <w:p w14:paraId="0E60CA84" w14:textId="77777777" w:rsidR="00EF675B" w:rsidRPr="003525AC" w:rsidRDefault="00EF675B" w:rsidP="00F175E5">
      <w:pPr>
        <w:pStyle w:val="BodyText"/>
        <w:rPr>
          <w:lang w:val="en-US"/>
        </w:rPr>
      </w:pPr>
    </w:p>
    <w:p w14:paraId="5C03BDD0" w14:textId="2BB5D2D2" w:rsidR="000741F9" w:rsidRDefault="007B00FC" w:rsidP="004B64FE">
      <w:pPr>
        <w:pStyle w:val="Heading3"/>
        <w:rPr>
          <w:lang w:val="fr-FR"/>
        </w:rPr>
      </w:pPr>
      <w:bookmarkStart w:id="21" w:name="_Toc206777076"/>
      <w:r w:rsidRPr="007B00FC">
        <w:rPr>
          <w:lang w:val="fr-FR"/>
        </w:rPr>
        <w:t xml:space="preserve">Use case 3 - VTS </w:t>
      </w:r>
      <w:proofErr w:type="spellStart"/>
      <w:r w:rsidR="0014482F">
        <w:rPr>
          <w:lang w:val="fr-FR"/>
        </w:rPr>
        <w:t>sends</w:t>
      </w:r>
      <w:proofErr w:type="spellEnd"/>
      <w:r w:rsidR="0014482F">
        <w:rPr>
          <w:lang w:val="fr-FR"/>
        </w:rPr>
        <w:t xml:space="preserve"> information </w:t>
      </w:r>
      <w:proofErr w:type="spellStart"/>
      <w:r w:rsidR="0014482F">
        <w:rPr>
          <w:lang w:val="fr-FR"/>
        </w:rPr>
        <w:t>with</w:t>
      </w:r>
      <w:proofErr w:type="spellEnd"/>
      <w:r w:rsidR="0014482F">
        <w:rPr>
          <w:lang w:val="fr-FR"/>
        </w:rPr>
        <w:t xml:space="preserve"> no time frame</w:t>
      </w:r>
      <w:bookmarkEnd w:id="21"/>
    </w:p>
    <w:p w14:paraId="22DEB417" w14:textId="77777777" w:rsidR="0014482F" w:rsidRDefault="0014482F" w:rsidP="0014482F">
      <w:pPr>
        <w:pStyle w:val="BodyText"/>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the vessel </w:t>
      </w:r>
    </w:p>
    <w:p w14:paraId="54AFA900" w14:textId="77777777" w:rsidR="0014482F" w:rsidRPr="00C505FD" w:rsidRDefault="0014482F" w:rsidP="0014482F">
      <w:pPr>
        <w:pStyle w:val="BodyText"/>
        <w:rPr>
          <w:i/>
          <w:iCs/>
          <w:lang w:val="en-US"/>
        </w:rPr>
      </w:pPr>
      <w:r>
        <w:rPr>
          <w:i/>
          <w:iCs/>
          <w:lang w:val="en-US"/>
        </w:rPr>
        <w:t xml:space="preserve">Pre-conditions – </w:t>
      </w:r>
      <w:r w:rsidRPr="00103082">
        <w:rPr>
          <w:lang w:val="en-US"/>
        </w:rPr>
        <w:t xml:space="preserve">Vessel has subscribed to the VTS Information </w:t>
      </w:r>
      <w:proofErr w:type="gramStart"/>
      <w:r w:rsidRPr="00103082">
        <w:rPr>
          <w:lang w:val="en-US"/>
        </w:rPr>
        <w:t>Service</w:t>
      </w:r>
      <w:proofErr w:type="gramEnd"/>
      <w:r w:rsidRPr="00103082">
        <w:rPr>
          <w:lang w:val="en-US"/>
        </w:rPr>
        <w:t xml:space="preserve"> and the vessel is able to display geometries from received messages as a layer on an ENC.</w:t>
      </w:r>
    </w:p>
    <w:p w14:paraId="733A8E53" w14:textId="7E01C6AD" w:rsidR="00012098" w:rsidRDefault="00012098" w:rsidP="007B00FC">
      <w:pPr>
        <w:pStyle w:val="BodyText"/>
      </w:pPr>
      <w:r w:rsidRPr="00012098">
        <w:rPr>
          <w:i/>
          <w:iCs/>
        </w:rPr>
        <w:t>Typical sequence</w:t>
      </w:r>
      <w:r>
        <w:t xml:space="preserve"> -</w:t>
      </w:r>
      <w:r w:rsidR="00002960">
        <w:t>:</w:t>
      </w:r>
    </w:p>
    <w:p w14:paraId="099BC139" w14:textId="77777777" w:rsidR="00166CC9" w:rsidRDefault="00CC0F49" w:rsidP="00F84771">
      <w:pPr>
        <w:pStyle w:val="ListParagraph"/>
        <w:numPr>
          <w:ilvl w:val="0"/>
          <w:numId w:val="31"/>
        </w:numPr>
      </w:pPr>
      <w:r w:rsidRPr="00DA7ACC">
        <w:t xml:space="preserve">VTS sends message to </w:t>
      </w:r>
      <w:r>
        <w:t xml:space="preserve">a </w:t>
      </w:r>
      <w:r w:rsidRPr="00DA7ACC">
        <w:t>vessel</w:t>
      </w:r>
      <w:r>
        <w:t xml:space="preserve">(s) that </w:t>
      </w:r>
      <w:r w:rsidR="00482120">
        <w:t xml:space="preserve">for example </w:t>
      </w:r>
      <w:r>
        <w:t>compl</w:t>
      </w:r>
      <w:r w:rsidR="00482120">
        <w:t>e</w:t>
      </w:r>
      <w:r>
        <w:t>ments other S-100 services or use</w:t>
      </w:r>
      <w:r w:rsidR="00482120">
        <w:t>s</w:t>
      </w:r>
      <w:r>
        <w:t xml:space="preserve"> this service to send S-100 service information that has not been yet develop</w:t>
      </w:r>
      <w:r w:rsidR="00482120">
        <w:t>ed</w:t>
      </w:r>
      <w:r>
        <w:t xml:space="preserve"> or </w:t>
      </w:r>
      <w:r w:rsidR="00482120">
        <w:t>is</w:t>
      </w:r>
      <w:r>
        <w:t xml:space="preserve"> not in use in the cur</w:t>
      </w:r>
      <w:r w:rsidR="00482120">
        <w:t>rent</w:t>
      </w:r>
      <w:r>
        <w:t xml:space="preserve"> VTS area</w:t>
      </w:r>
    </w:p>
    <w:p w14:paraId="4AA5D4A7" w14:textId="77777777" w:rsidR="00166CC9" w:rsidRDefault="00166CC9" w:rsidP="00F84771">
      <w:pPr>
        <w:pStyle w:val="ListParagraph"/>
        <w:numPr>
          <w:ilvl w:val="1"/>
          <w:numId w:val="31"/>
        </w:numPr>
      </w:pPr>
      <w:r>
        <w:lastRenderedPageBreak/>
        <w:t>The m</w:t>
      </w:r>
      <w:r w:rsidR="00CC0F49">
        <w:t xml:space="preserve">essage can be in </w:t>
      </w:r>
      <w:r>
        <w:t xml:space="preserve">any </w:t>
      </w:r>
      <w:r w:rsidR="00CC0F49">
        <w:t xml:space="preserve">form that </w:t>
      </w:r>
      <w:r>
        <w:t xml:space="preserve">the </w:t>
      </w:r>
      <w:r w:rsidR="00CC0F49">
        <w:t>VTS provider chooses (e</w:t>
      </w:r>
      <w:r>
        <w:t>.</w:t>
      </w:r>
      <w:r w:rsidR="00CC0F49">
        <w:t xml:space="preserve">g. </w:t>
      </w:r>
      <w:proofErr w:type="gramStart"/>
      <w:r w:rsidR="00CC0F49">
        <w:t>free</w:t>
      </w:r>
      <w:r>
        <w:t>-</w:t>
      </w:r>
      <w:r w:rsidR="00CC0F49">
        <w:t>text</w:t>
      </w:r>
      <w:proofErr w:type="gramEnd"/>
      <w:r w:rsidR="00CC0F49">
        <w:t>, attached file, picture)</w:t>
      </w:r>
    </w:p>
    <w:p w14:paraId="4064292A" w14:textId="77777777" w:rsidR="00166CC9" w:rsidRDefault="00166CC9" w:rsidP="00F84771">
      <w:pPr>
        <w:pStyle w:val="ListParagraph"/>
        <w:numPr>
          <w:ilvl w:val="0"/>
          <w:numId w:val="31"/>
        </w:numPr>
        <w:spacing w:after="160" w:line="259" w:lineRule="auto"/>
        <w:contextualSpacing/>
      </w:pPr>
      <w:r w:rsidRPr="00057920">
        <w:t>V</w:t>
      </w:r>
      <w:r>
        <w:t>essel</w:t>
      </w:r>
      <w:r w:rsidRPr="00057920">
        <w:t xml:space="preserve"> </w:t>
      </w:r>
      <w:r>
        <w:t>system automatically informs VTS Information Service that information is received and opened</w:t>
      </w:r>
    </w:p>
    <w:p w14:paraId="743EBF9A" w14:textId="18F51448" w:rsidR="00002960" w:rsidRDefault="00AF2AA9" w:rsidP="00F84771">
      <w:pPr>
        <w:pStyle w:val="ListParagraph"/>
        <w:numPr>
          <w:ilvl w:val="0"/>
          <w:numId w:val="31"/>
        </w:numPr>
      </w:pPr>
      <w:r>
        <w:t xml:space="preserve">Vessel systems are expected to have an archival system in place so that mariners can return to the message and view its contents after initially opening </w:t>
      </w:r>
      <w:r w:rsidR="00FB07C9">
        <w:t>it and hiding it from display.</w:t>
      </w:r>
    </w:p>
    <w:p w14:paraId="4A499753" w14:textId="6F0DB9CE" w:rsidR="0042772A" w:rsidRDefault="0042772A" w:rsidP="0042772A">
      <w:pPr>
        <w:pStyle w:val="Heading3"/>
      </w:pPr>
      <w:bookmarkStart w:id="22" w:name="_Toc206777077"/>
      <w:r>
        <w:t xml:space="preserve">Use case 4 – </w:t>
      </w:r>
      <w:r w:rsidR="00FB07C9">
        <w:t>VTS asks questions from vessel using a form</w:t>
      </w:r>
      <w:bookmarkEnd w:id="22"/>
    </w:p>
    <w:p w14:paraId="2DDB38E3" w14:textId="6A53DAB4" w:rsidR="00216F72" w:rsidRDefault="00216F72" w:rsidP="00216F72">
      <w:pPr>
        <w:pStyle w:val="BodyText"/>
        <w:rPr>
          <w:lang w:val="en-US"/>
        </w:rPr>
      </w:pPr>
      <w:r w:rsidRPr="00E16DEE">
        <w:rPr>
          <w:i/>
          <w:iCs/>
          <w:lang w:val="en-US"/>
        </w:rPr>
        <w:t>Description</w:t>
      </w:r>
      <w:r>
        <w:rPr>
          <w:i/>
          <w:iCs/>
          <w:lang w:val="en-US"/>
        </w:rPr>
        <w:t xml:space="preserve"> –</w:t>
      </w:r>
      <w:r w:rsidRPr="00B524E1">
        <w:rPr>
          <w:lang w:val="en-US"/>
        </w:rPr>
        <w:t xml:space="preserve"> </w:t>
      </w:r>
      <w:r>
        <w:rPr>
          <w:lang w:val="en-US"/>
        </w:rPr>
        <w:t xml:space="preserve">VTS sends a message to multiple vessels at </w:t>
      </w:r>
      <w:r w:rsidR="00103082">
        <w:rPr>
          <w:lang w:val="en-US"/>
        </w:rPr>
        <w:t>the same time</w:t>
      </w:r>
    </w:p>
    <w:p w14:paraId="15F8A864" w14:textId="77777777" w:rsidR="00103082" w:rsidRDefault="00216F72" w:rsidP="00216F72">
      <w:pPr>
        <w:pStyle w:val="BodyText"/>
        <w:rPr>
          <w:i/>
          <w:iCs/>
          <w:lang w:val="en-US"/>
        </w:rPr>
      </w:pPr>
      <w:r>
        <w:rPr>
          <w:i/>
          <w:iCs/>
          <w:lang w:val="en-US"/>
        </w:rPr>
        <w:t xml:space="preserve">Pre-conditions – </w:t>
      </w:r>
      <w:r w:rsidRPr="00103082">
        <w:rPr>
          <w:lang w:val="en-US"/>
        </w:rPr>
        <w:t xml:space="preserve">Vessel has subscribed to the VTS Information </w:t>
      </w:r>
      <w:proofErr w:type="gramStart"/>
      <w:r w:rsidRPr="00103082">
        <w:rPr>
          <w:lang w:val="en-US"/>
        </w:rPr>
        <w:t>Service</w:t>
      </w:r>
      <w:proofErr w:type="gramEnd"/>
      <w:r w:rsidRPr="00103082">
        <w:rPr>
          <w:lang w:val="en-US"/>
        </w:rPr>
        <w:t xml:space="preserve"> and the vessel is able to display geometries from received messages as a layer on an ENC</w:t>
      </w:r>
    </w:p>
    <w:p w14:paraId="454BC48E" w14:textId="3889B52F" w:rsidR="0042772A" w:rsidRDefault="0042772A" w:rsidP="00216F72">
      <w:pPr>
        <w:pStyle w:val="BodyText"/>
      </w:pPr>
      <w:r w:rsidRPr="0042772A">
        <w:rPr>
          <w:i/>
          <w:iCs/>
        </w:rPr>
        <w:t>Typical sequence</w:t>
      </w:r>
      <w:r>
        <w:t xml:space="preserve"> -</w:t>
      </w:r>
      <w:r w:rsidR="00675316">
        <w:t>:</w:t>
      </w:r>
    </w:p>
    <w:p w14:paraId="5DE45731" w14:textId="4D78D35C" w:rsidR="008729A2" w:rsidRDefault="008729A2" w:rsidP="00F84771">
      <w:pPr>
        <w:pStyle w:val="ListParagraph"/>
        <w:numPr>
          <w:ilvl w:val="0"/>
          <w:numId w:val="21"/>
        </w:numPr>
        <w:spacing w:after="160" w:line="259" w:lineRule="auto"/>
        <w:contextualSpacing/>
      </w:pPr>
      <w:r>
        <w:t>VTS asks question from vessel</w:t>
      </w:r>
      <w:r w:rsidR="00777101">
        <w:t>s</w:t>
      </w:r>
      <w:r w:rsidR="009E731E">
        <w:t xml:space="preserve"> with the message marker “Question”</w:t>
      </w:r>
      <w:r w:rsidR="00777101">
        <w:t>,</w:t>
      </w:r>
      <w:r>
        <w:t xml:space="preserve"> for example “Are </w:t>
      </w:r>
      <w:proofErr w:type="gramStart"/>
      <w:r>
        <w:t>you</w:t>
      </w:r>
      <w:proofErr w:type="gramEnd"/>
      <w:r>
        <w:t xml:space="preserve"> able hold your position?”</w:t>
      </w:r>
      <w:r w:rsidR="00777101">
        <w:t xml:space="preserve"> with structured form allowing only a yes/no answer as part of message.</w:t>
      </w:r>
    </w:p>
    <w:p w14:paraId="1BF1CAEB" w14:textId="3CAA4DD7" w:rsidR="008729A2" w:rsidRPr="00DA7ACC" w:rsidRDefault="008729A2" w:rsidP="00F84771">
      <w:pPr>
        <w:pStyle w:val="ListParagraph"/>
        <w:numPr>
          <w:ilvl w:val="0"/>
          <w:numId w:val="21"/>
        </w:numPr>
        <w:spacing w:after="160" w:line="259" w:lineRule="auto"/>
        <w:contextualSpacing/>
      </w:pPr>
      <w:r w:rsidRPr="00057920">
        <w:t>V</w:t>
      </w:r>
      <w:r>
        <w:t>essel</w:t>
      </w:r>
      <w:r w:rsidRPr="00057920">
        <w:t xml:space="preserve"> </w:t>
      </w:r>
      <w:r>
        <w:t xml:space="preserve">system automatically </w:t>
      </w:r>
      <w:r w:rsidR="00777101">
        <w:t xml:space="preserve">informs </w:t>
      </w:r>
      <w:r>
        <w:t>VTS Information Service that question is received and opened</w:t>
      </w:r>
    </w:p>
    <w:p w14:paraId="2602643A" w14:textId="77777777" w:rsidR="008729A2" w:rsidRDefault="008729A2" w:rsidP="00F84771">
      <w:pPr>
        <w:pStyle w:val="ListParagraph"/>
        <w:numPr>
          <w:ilvl w:val="0"/>
          <w:numId w:val="21"/>
        </w:numPr>
        <w:spacing w:after="160" w:line="259" w:lineRule="auto"/>
        <w:contextualSpacing/>
      </w:pPr>
      <w:r>
        <w:t>Vessel answers to VTS YES/NO</w:t>
      </w:r>
    </w:p>
    <w:p w14:paraId="157D16CE" w14:textId="5F855A40" w:rsidR="00832B82" w:rsidRDefault="008729A2" w:rsidP="00F84771">
      <w:pPr>
        <w:pStyle w:val="ListParagraph"/>
        <w:numPr>
          <w:ilvl w:val="0"/>
          <w:numId w:val="21"/>
        </w:numPr>
      </w:pPr>
      <w:r w:rsidRPr="00057920">
        <w:t>V</w:t>
      </w:r>
      <w:r>
        <w:t>TS</w:t>
      </w:r>
      <w:r w:rsidRPr="00057920">
        <w:t xml:space="preserve"> </w:t>
      </w:r>
      <w:r>
        <w:t xml:space="preserve">system automatically </w:t>
      </w:r>
      <w:r w:rsidR="003D6BEF">
        <w:t xml:space="preserve">informs </w:t>
      </w:r>
      <w:r>
        <w:t>vessel that answer has been received and opened</w:t>
      </w:r>
    </w:p>
    <w:p w14:paraId="06AC7907" w14:textId="75DF9C05" w:rsidR="009044D1" w:rsidRDefault="00082AC9" w:rsidP="009044D1">
      <w:pPr>
        <w:pStyle w:val="Heading3"/>
      </w:pPr>
      <w:bookmarkStart w:id="23" w:name="_Toc206777078"/>
      <w:r>
        <w:t xml:space="preserve">Use case 5 – Vessel </w:t>
      </w:r>
      <w:r w:rsidR="008500EF">
        <w:t>sends information to VTS</w:t>
      </w:r>
      <w:bookmarkEnd w:id="23"/>
    </w:p>
    <w:p w14:paraId="4B6D3ADE" w14:textId="2E0D19C9" w:rsidR="00082AC9" w:rsidRDefault="00082AC9" w:rsidP="00082AC9">
      <w:pPr>
        <w:pStyle w:val="BodyText"/>
      </w:pPr>
      <w:r w:rsidRPr="00EA2F42">
        <w:rPr>
          <w:i/>
          <w:iCs/>
        </w:rPr>
        <w:t>Description</w:t>
      </w:r>
      <w:r>
        <w:t xml:space="preserve"> - </w:t>
      </w:r>
      <w:r w:rsidR="00EA2F42" w:rsidRPr="00EA2F42">
        <w:t xml:space="preserve">Vessel </w:t>
      </w:r>
      <w:r w:rsidR="008500EF">
        <w:t>sends information to VTS</w:t>
      </w:r>
    </w:p>
    <w:p w14:paraId="0632D4E2" w14:textId="01B210E4" w:rsidR="009525B2" w:rsidRPr="009525B2" w:rsidRDefault="009525B2" w:rsidP="00082AC9">
      <w:pPr>
        <w:pStyle w:val="BodyText"/>
        <w:rPr>
          <w:i/>
          <w:iCs/>
          <w:lang w:val="en-US"/>
        </w:rPr>
      </w:pPr>
      <w:r>
        <w:rPr>
          <w:i/>
          <w:iCs/>
          <w:lang w:val="en-US"/>
        </w:rPr>
        <w:t xml:space="preserve">Pre-conditions – </w:t>
      </w:r>
      <w:r w:rsidRPr="00103082">
        <w:rPr>
          <w:lang w:val="en-US"/>
        </w:rPr>
        <w:t xml:space="preserve">Vessel has subscribed to the VTS Information Service and the </w:t>
      </w:r>
      <w:r w:rsidR="00F507A8">
        <w:rPr>
          <w:lang w:val="en-US"/>
        </w:rPr>
        <w:t>VTS</w:t>
      </w:r>
      <w:r w:rsidRPr="00103082">
        <w:rPr>
          <w:lang w:val="en-US"/>
        </w:rPr>
        <w:t xml:space="preserve"> is able to display geometries from received messages as a layer on an ENC</w:t>
      </w:r>
    </w:p>
    <w:p w14:paraId="3A7CAF6B" w14:textId="51F8F28B" w:rsidR="00EA2F42" w:rsidRDefault="00EA2F42" w:rsidP="00082AC9">
      <w:pPr>
        <w:pStyle w:val="BodyText"/>
      </w:pPr>
      <w:r w:rsidRPr="00EA2F42">
        <w:rPr>
          <w:i/>
          <w:iCs/>
        </w:rPr>
        <w:t>Typical sequence</w:t>
      </w:r>
      <w:r>
        <w:t xml:space="preserve"> -:</w:t>
      </w:r>
    </w:p>
    <w:p w14:paraId="395F40FE" w14:textId="0263D29D" w:rsidR="002A740B" w:rsidRDefault="002A740B" w:rsidP="00F84771">
      <w:pPr>
        <w:pStyle w:val="ListParagraph"/>
        <w:numPr>
          <w:ilvl w:val="0"/>
          <w:numId w:val="22"/>
        </w:numPr>
        <w:spacing w:after="160" w:line="259" w:lineRule="auto"/>
        <w:contextualSpacing/>
      </w:pPr>
      <w:r>
        <w:t>Vessel sends observation to VTS</w:t>
      </w:r>
      <w:r w:rsidR="009E731E">
        <w:t xml:space="preserve"> with the message marker “Information”</w:t>
      </w:r>
      <w:r>
        <w:t>, for example “Marine mammal(s) observed in a c</w:t>
      </w:r>
      <w:r w:rsidR="00F507A8">
        <w:t>ertain</w:t>
      </w:r>
      <w:r>
        <w:t xml:space="preserve"> point and heading to </w:t>
      </w:r>
      <w:r w:rsidR="00F507A8">
        <w:t>given</w:t>
      </w:r>
      <w:r>
        <w:t xml:space="preserve"> direction.</w:t>
      </w:r>
      <w:r w:rsidR="00F507A8">
        <w:t>” Location and heading also specified in structured content for automated display use.</w:t>
      </w:r>
    </w:p>
    <w:p w14:paraId="164D10B7" w14:textId="2C60B36D" w:rsidR="002A740B" w:rsidRDefault="002A740B" w:rsidP="00F84771">
      <w:pPr>
        <w:pStyle w:val="ListParagraph"/>
        <w:numPr>
          <w:ilvl w:val="0"/>
          <w:numId w:val="22"/>
        </w:numPr>
        <w:spacing w:after="160" w:line="259" w:lineRule="auto"/>
        <w:contextualSpacing/>
      </w:pPr>
      <w:r w:rsidRPr="00057920">
        <w:t>V</w:t>
      </w:r>
      <w:r>
        <w:t>TS</w:t>
      </w:r>
      <w:r w:rsidRPr="00057920">
        <w:t xml:space="preserve"> </w:t>
      </w:r>
      <w:r>
        <w:t xml:space="preserve">system automatically </w:t>
      </w:r>
      <w:r w:rsidR="00F507A8">
        <w:t xml:space="preserve">informs </w:t>
      </w:r>
      <w:r>
        <w:t>vessel that answer has been received and opened</w:t>
      </w:r>
    </w:p>
    <w:p w14:paraId="2586F80D" w14:textId="77777777" w:rsidR="002A740B" w:rsidRPr="00DA7ACC" w:rsidRDefault="002A740B" w:rsidP="00F84771">
      <w:pPr>
        <w:pStyle w:val="ListParagraph"/>
        <w:numPr>
          <w:ilvl w:val="0"/>
          <w:numId w:val="22"/>
        </w:numPr>
        <w:spacing w:after="160" w:line="259" w:lineRule="auto"/>
        <w:contextualSpacing/>
      </w:pPr>
      <w:r>
        <w:t>VTS can ask further questions about the observation</w:t>
      </w:r>
    </w:p>
    <w:p w14:paraId="605E3B36" w14:textId="77777777" w:rsidR="002A740B" w:rsidRDefault="002A740B" w:rsidP="00F84771">
      <w:pPr>
        <w:pStyle w:val="ListParagraph"/>
        <w:numPr>
          <w:ilvl w:val="0"/>
          <w:numId w:val="22"/>
        </w:numPr>
      </w:pPr>
      <w:r>
        <w:t>VTS processes information based on their own operational instructions</w:t>
      </w:r>
    </w:p>
    <w:p w14:paraId="72C8BC43" w14:textId="046B1BFD" w:rsidR="00F507A8" w:rsidRDefault="00F507A8" w:rsidP="00F84771">
      <w:pPr>
        <w:pStyle w:val="ListParagraph"/>
        <w:numPr>
          <w:ilvl w:val="0"/>
          <w:numId w:val="22"/>
        </w:numPr>
      </w:pPr>
      <w:r>
        <w:t>Vessel systems are not expected to cancel the sent information.</w:t>
      </w:r>
    </w:p>
    <w:p w14:paraId="65936CB5" w14:textId="4671F343" w:rsidR="00EA2F42" w:rsidRDefault="00A24338" w:rsidP="00A24338">
      <w:pPr>
        <w:pStyle w:val="Heading3"/>
        <w:rPr>
          <w:lang w:val="en-US"/>
        </w:rPr>
      </w:pPr>
      <w:bookmarkStart w:id="24" w:name="_Toc206777079"/>
      <w:r>
        <w:rPr>
          <w:lang w:val="en-US"/>
        </w:rPr>
        <w:t xml:space="preserve">Use case 6 </w:t>
      </w:r>
      <w:r w:rsidR="00F507A8">
        <w:rPr>
          <w:lang w:val="en-US"/>
        </w:rPr>
        <w:t>–</w:t>
      </w:r>
      <w:r>
        <w:rPr>
          <w:lang w:val="en-US"/>
        </w:rPr>
        <w:t xml:space="preserve"> </w:t>
      </w:r>
      <w:r w:rsidR="00F507A8">
        <w:rPr>
          <w:lang w:val="en-US"/>
        </w:rPr>
        <w:t>Vessel asks a question from VTS</w:t>
      </w:r>
      <w:bookmarkEnd w:id="24"/>
    </w:p>
    <w:p w14:paraId="1856CFD8" w14:textId="3B5549CA" w:rsidR="009B7BC0" w:rsidRDefault="009B7BC0" w:rsidP="009B7BC0">
      <w:pPr>
        <w:pStyle w:val="BodyText"/>
        <w:rPr>
          <w:lang w:val="en-US"/>
        </w:rPr>
      </w:pPr>
      <w:r w:rsidRPr="009B7BC0">
        <w:rPr>
          <w:i/>
          <w:iCs/>
          <w:lang w:val="en-US"/>
        </w:rPr>
        <w:t>Description</w:t>
      </w:r>
      <w:r>
        <w:rPr>
          <w:lang w:val="en-US"/>
        </w:rPr>
        <w:t xml:space="preserve"> </w:t>
      </w:r>
      <w:r w:rsidR="00F507A8">
        <w:rPr>
          <w:lang w:val="en-US"/>
        </w:rPr>
        <w:t>–</w:t>
      </w:r>
      <w:r>
        <w:rPr>
          <w:lang w:val="en-US"/>
        </w:rPr>
        <w:t xml:space="preserve"> </w:t>
      </w:r>
      <w:r w:rsidR="00F507A8">
        <w:rPr>
          <w:lang w:val="en-US"/>
        </w:rPr>
        <w:t>Vessel asks for information from VTS by asking a question</w:t>
      </w:r>
    </w:p>
    <w:p w14:paraId="187C1550" w14:textId="72FB987C" w:rsidR="00F507A8" w:rsidRDefault="00F507A8" w:rsidP="009B7BC0">
      <w:pPr>
        <w:pStyle w:val="BodyText"/>
        <w:rPr>
          <w:lang w:val="en-US"/>
        </w:rPr>
      </w:pPr>
      <w:r>
        <w:rPr>
          <w:i/>
          <w:iCs/>
          <w:lang w:val="en-US"/>
        </w:rPr>
        <w:t xml:space="preserve">Pre-conditions – </w:t>
      </w:r>
      <w:r w:rsidRPr="00103082">
        <w:rPr>
          <w:lang w:val="en-US"/>
        </w:rPr>
        <w:t xml:space="preserve">Vessel has subscribed to the VTS Information Service and the </w:t>
      </w:r>
      <w:r>
        <w:rPr>
          <w:lang w:val="en-US"/>
        </w:rPr>
        <w:t>VTS</w:t>
      </w:r>
      <w:r w:rsidRPr="00103082">
        <w:rPr>
          <w:lang w:val="en-US"/>
        </w:rPr>
        <w:t xml:space="preserve"> is able to display geometries from received messages as a layer on an ENC</w:t>
      </w:r>
    </w:p>
    <w:p w14:paraId="550413D4" w14:textId="68CE856F" w:rsidR="00C32C21" w:rsidRDefault="00C32C21" w:rsidP="009B7BC0">
      <w:pPr>
        <w:pStyle w:val="BodyText"/>
        <w:rPr>
          <w:lang w:val="en-US"/>
        </w:rPr>
      </w:pPr>
      <w:r w:rsidRPr="00C32C21">
        <w:rPr>
          <w:i/>
          <w:iCs/>
          <w:lang w:val="en-US"/>
        </w:rPr>
        <w:t xml:space="preserve">Typical sequence </w:t>
      </w:r>
      <w:r>
        <w:rPr>
          <w:lang w:val="en-US"/>
        </w:rPr>
        <w:t>-:</w:t>
      </w:r>
    </w:p>
    <w:p w14:paraId="35E17BE5" w14:textId="641E21F4" w:rsidR="00F507A8" w:rsidRDefault="00DE000C" w:rsidP="00F84771">
      <w:pPr>
        <w:pStyle w:val="ListParagraph"/>
        <w:numPr>
          <w:ilvl w:val="0"/>
          <w:numId w:val="23"/>
        </w:numPr>
        <w:ind w:left="709" w:hanging="425"/>
      </w:pPr>
      <w:r>
        <w:t xml:space="preserve">Vessel </w:t>
      </w:r>
      <w:r w:rsidR="00F507A8">
        <w:t xml:space="preserve">asks a question from VTS with the message marker “Question”, for example “Can we start diving operations?” Any additional information, e.g. location, can be delivered as a part of the structured content of the message. </w:t>
      </w:r>
    </w:p>
    <w:p w14:paraId="6AFCF651" w14:textId="2E29E01E" w:rsidR="00F507A8" w:rsidRDefault="00F507A8" w:rsidP="00F507A8">
      <w:pPr>
        <w:pStyle w:val="ListParagraph"/>
        <w:numPr>
          <w:ilvl w:val="0"/>
          <w:numId w:val="0"/>
        </w:numPr>
        <w:ind w:left="709"/>
      </w:pPr>
      <w:r>
        <w:lastRenderedPageBreak/>
        <w:t xml:space="preserve">While VTS is expected to have the ability to asks questions via structured forms, vessels are not expected to have the capability of providing a form editor to the mariner. When the consumer (i.e. vessel) is sending a question only </w:t>
      </w:r>
      <w:r w:rsidR="00C46CBB">
        <w:t>free-text answers are allowed as the option for answers.</w:t>
      </w:r>
    </w:p>
    <w:p w14:paraId="417F7F95" w14:textId="32C9850D" w:rsidR="00F507A8" w:rsidRDefault="00F507A8" w:rsidP="00F84771">
      <w:pPr>
        <w:pStyle w:val="ListParagraph"/>
        <w:numPr>
          <w:ilvl w:val="0"/>
          <w:numId w:val="23"/>
        </w:numPr>
        <w:ind w:left="709" w:hanging="425"/>
      </w:pPr>
      <w:r w:rsidRPr="00057920">
        <w:t>V</w:t>
      </w:r>
      <w:r>
        <w:t>TS</w:t>
      </w:r>
      <w:r w:rsidRPr="00057920">
        <w:t xml:space="preserve"> </w:t>
      </w:r>
      <w:r>
        <w:t>system automatically informs vessel that answer has been received and opened</w:t>
      </w:r>
    </w:p>
    <w:p w14:paraId="3ABE8CDC" w14:textId="053C5EF7" w:rsidR="00F507A8" w:rsidRDefault="00F507A8" w:rsidP="00F84771">
      <w:pPr>
        <w:pStyle w:val="ListParagraph"/>
        <w:numPr>
          <w:ilvl w:val="0"/>
          <w:numId w:val="23"/>
        </w:numPr>
        <w:ind w:left="709" w:hanging="425"/>
      </w:pPr>
      <w:r>
        <w:t xml:space="preserve">VTS answers the question by </w:t>
      </w:r>
      <w:del w:id="25" w:author="Ramin Miraftabi" w:date="2025-09-25T14:34:00Z" w16du:dateUtc="2025-09-25T12:34:00Z">
        <w:r w:rsidDel="00FE3B9A">
          <w:delText>free-text</w:delText>
        </w:r>
      </w:del>
      <w:ins w:id="26" w:author="Ramin Miraftabi" w:date="2025-09-25T14:34:00Z" w16du:dateUtc="2025-09-25T12:34:00Z">
        <w:r w:rsidR="00FE3B9A">
          <w:t>free text</w:t>
        </w:r>
      </w:ins>
      <w:r>
        <w:t>.</w:t>
      </w:r>
    </w:p>
    <w:p w14:paraId="65F518F7" w14:textId="29D09AD6" w:rsidR="00DE1C09" w:rsidRPr="00DE1C09" w:rsidRDefault="00DE1C09" w:rsidP="00DE1C09">
      <w:pPr>
        <w:pStyle w:val="Heading3"/>
        <w:ind w:left="855" w:hanging="855"/>
      </w:pPr>
      <w:bookmarkStart w:id="27" w:name="_Toc206777080"/>
      <w:r w:rsidRPr="00DE1C09">
        <w:t xml:space="preserve">Use case 7 </w:t>
      </w:r>
      <w:r w:rsidR="00A15A23">
        <w:t>–</w:t>
      </w:r>
      <w:r w:rsidRPr="00DE1C09">
        <w:t xml:space="preserve"> </w:t>
      </w:r>
      <w:r w:rsidR="00A15A23">
        <w:t>Vessel requests information from VTS</w:t>
      </w:r>
      <w:bookmarkEnd w:id="27"/>
    </w:p>
    <w:p w14:paraId="6790BBAA" w14:textId="50BDAB34" w:rsidR="00A36722" w:rsidRDefault="00DE1C09" w:rsidP="00DE1C09">
      <w:pPr>
        <w:pStyle w:val="BodyText"/>
      </w:pPr>
      <w:r w:rsidRPr="00B1015C">
        <w:rPr>
          <w:i/>
          <w:iCs/>
        </w:rPr>
        <w:t>Description</w:t>
      </w:r>
      <w:r>
        <w:t xml:space="preserve"> </w:t>
      </w:r>
      <w:r w:rsidR="00F72F7A">
        <w:t>–</w:t>
      </w:r>
      <w:r>
        <w:t xml:space="preserve"> </w:t>
      </w:r>
      <w:r w:rsidR="00F72F7A">
        <w:t>Vessel requires information from VTS</w:t>
      </w:r>
    </w:p>
    <w:p w14:paraId="274A55F4" w14:textId="3CDDC2A7" w:rsidR="00F72F7A" w:rsidRPr="00F72F7A" w:rsidRDefault="00F72F7A" w:rsidP="00DE1C09">
      <w:pPr>
        <w:pStyle w:val="BodyText"/>
        <w:rPr>
          <w:lang w:val="en-US"/>
        </w:rPr>
      </w:pPr>
      <w:r>
        <w:rPr>
          <w:i/>
          <w:iCs/>
          <w:lang w:val="en-US"/>
        </w:rPr>
        <w:t xml:space="preserve">Pre-conditions – </w:t>
      </w:r>
      <w:r w:rsidRPr="00103082">
        <w:rPr>
          <w:lang w:val="en-US"/>
        </w:rPr>
        <w:t xml:space="preserve">Vessel has subscribed to the VTS Information Service and the </w:t>
      </w:r>
      <w:r>
        <w:rPr>
          <w:lang w:val="en-US"/>
        </w:rPr>
        <w:t>VTS</w:t>
      </w:r>
      <w:r w:rsidRPr="00103082">
        <w:rPr>
          <w:lang w:val="en-US"/>
        </w:rPr>
        <w:t xml:space="preserve"> is able to display geometries from received messages as a layer on an ENC</w:t>
      </w:r>
    </w:p>
    <w:p w14:paraId="3AB712EC" w14:textId="7BD504F7" w:rsidR="00B1015C" w:rsidRDefault="00B1015C" w:rsidP="00DE1C09">
      <w:pPr>
        <w:pStyle w:val="BodyText"/>
      </w:pPr>
      <w:r w:rsidRPr="00B1015C">
        <w:rPr>
          <w:i/>
          <w:iCs/>
        </w:rPr>
        <w:t>Typical sequence</w:t>
      </w:r>
      <w:r>
        <w:t xml:space="preserve"> -</w:t>
      </w:r>
      <w:r w:rsidR="00CE75EE">
        <w:t>:</w:t>
      </w:r>
    </w:p>
    <w:p w14:paraId="7A8C261E" w14:textId="77777777" w:rsidR="00F72F7A" w:rsidRDefault="00CE75EE" w:rsidP="00F84771">
      <w:pPr>
        <w:pStyle w:val="ListParagraph"/>
        <w:numPr>
          <w:ilvl w:val="0"/>
          <w:numId w:val="24"/>
        </w:numPr>
        <w:ind w:left="709" w:hanging="425"/>
      </w:pPr>
      <w:r>
        <w:t xml:space="preserve">Vessel </w:t>
      </w:r>
      <w:r w:rsidR="00F72F7A">
        <w:t>requires information from VTS and sends a message with the message marker “Request” and content “Send reporting requirements.”</w:t>
      </w:r>
    </w:p>
    <w:p w14:paraId="6574DCD9" w14:textId="707CB081" w:rsidR="00F72F7A" w:rsidRDefault="00F72F7A" w:rsidP="00F84771">
      <w:pPr>
        <w:pStyle w:val="ListParagraph"/>
        <w:numPr>
          <w:ilvl w:val="0"/>
          <w:numId w:val="24"/>
        </w:numPr>
        <w:ind w:left="709" w:hanging="425"/>
      </w:pPr>
      <w:r w:rsidRPr="00057920">
        <w:t>V</w:t>
      </w:r>
      <w:r>
        <w:t>TS</w:t>
      </w:r>
      <w:r w:rsidRPr="00057920">
        <w:t xml:space="preserve"> </w:t>
      </w:r>
      <w:r>
        <w:t>system automatically informs vessel that answer has been received and opened</w:t>
      </w:r>
    </w:p>
    <w:p w14:paraId="138D61F7" w14:textId="0980CEAB" w:rsidR="00F72F7A" w:rsidRDefault="00F72F7A" w:rsidP="00F84771">
      <w:pPr>
        <w:pStyle w:val="ListParagraph"/>
        <w:numPr>
          <w:ilvl w:val="0"/>
          <w:numId w:val="24"/>
        </w:numPr>
        <w:ind w:left="709" w:hanging="425"/>
      </w:pPr>
      <w:r>
        <w:t>VTS replies to the request</w:t>
      </w:r>
    </w:p>
    <w:p w14:paraId="26527D92" w14:textId="19DA148E" w:rsidR="00603C91" w:rsidRDefault="00D954D8" w:rsidP="00603C91">
      <w:pPr>
        <w:pStyle w:val="Heading3"/>
      </w:pPr>
      <w:bookmarkStart w:id="28" w:name="_Toc193450697"/>
      <w:bookmarkStart w:id="29" w:name="_Toc206777081"/>
      <w:r>
        <w:t xml:space="preserve">Use Case 8 </w:t>
      </w:r>
      <w:r w:rsidR="00F72F7A">
        <w:t>–</w:t>
      </w:r>
      <w:r>
        <w:t xml:space="preserve"> </w:t>
      </w:r>
      <w:bookmarkEnd w:id="28"/>
      <w:r w:rsidR="00F72F7A">
        <w:t>Vessel subscribes to VTS information service</w:t>
      </w:r>
      <w:bookmarkEnd w:id="29"/>
    </w:p>
    <w:p w14:paraId="718C489F" w14:textId="64B4FFA6" w:rsidR="00D954D8" w:rsidRDefault="00D954D8" w:rsidP="00D954D8">
      <w:pPr>
        <w:pStyle w:val="BodyText"/>
      </w:pPr>
      <w:r w:rsidRPr="00ED1C75">
        <w:rPr>
          <w:i/>
          <w:iCs/>
        </w:rPr>
        <w:t>Description</w:t>
      </w:r>
      <w:r>
        <w:t xml:space="preserve"> </w:t>
      </w:r>
      <w:r w:rsidR="00F72F7A">
        <w:t>–</w:t>
      </w:r>
      <w:r>
        <w:t xml:space="preserve"> </w:t>
      </w:r>
      <w:r w:rsidR="00F72F7A">
        <w:t xml:space="preserve">Vessel is nearing VTS area and </w:t>
      </w:r>
      <w:proofErr w:type="spellStart"/>
      <w:r w:rsidR="00F72F7A">
        <w:t>subsribes</w:t>
      </w:r>
      <w:proofErr w:type="spellEnd"/>
      <w:r w:rsidR="00F72F7A">
        <w:t xml:space="preserve"> to the applicable VTS Information Service</w:t>
      </w:r>
    </w:p>
    <w:p w14:paraId="25AE71CD" w14:textId="7F383C35" w:rsidR="00F72F7A" w:rsidRPr="00F72F7A" w:rsidRDefault="00F72F7A" w:rsidP="00D954D8">
      <w:pPr>
        <w:pStyle w:val="BodyText"/>
      </w:pPr>
      <w:r>
        <w:rPr>
          <w:i/>
          <w:iCs/>
          <w:lang w:val="en-US"/>
        </w:rPr>
        <w:t xml:space="preserve">Pre-conditions – </w:t>
      </w:r>
      <w:r>
        <w:rPr>
          <w:lang w:val="en-US"/>
        </w:rPr>
        <w:t>Vessel has the UR</w:t>
      </w:r>
      <w:r w:rsidR="00646858">
        <w:rPr>
          <w:lang w:val="en-US"/>
        </w:rPr>
        <w:t>I</w:t>
      </w:r>
      <w:r>
        <w:rPr>
          <w:lang w:val="en-US"/>
        </w:rPr>
        <w:t xml:space="preserve"> for the applicable VTS Information Service from some source (e.g. </w:t>
      </w:r>
      <w:r w:rsidR="00DF3A2C">
        <w:rPr>
          <w:lang w:val="en-US"/>
        </w:rPr>
        <w:t>via service discover, see TODO)</w:t>
      </w:r>
    </w:p>
    <w:p w14:paraId="2D03D314" w14:textId="196E188D" w:rsidR="00ED1C75" w:rsidRDefault="00ED1C75" w:rsidP="00D954D8">
      <w:pPr>
        <w:pStyle w:val="BodyText"/>
      </w:pPr>
      <w:r w:rsidRPr="00ED1C75">
        <w:rPr>
          <w:i/>
          <w:iCs/>
        </w:rPr>
        <w:t>Typical sequence</w:t>
      </w:r>
      <w:r>
        <w:t xml:space="preserve"> -:</w:t>
      </w:r>
    </w:p>
    <w:p w14:paraId="3A14ACF3" w14:textId="5F3C6BAA" w:rsidR="00235D80" w:rsidRDefault="00DF3A2C" w:rsidP="00F84771">
      <w:pPr>
        <w:pStyle w:val="ListParagraph"/>
        <w:numPr>
          <w:ilvl w:val="0"/>
          <w:numId w:val="25"/>
        </w:numPr>
        <w:ind w:left="709" w:hanging="425"/>
      </w:pPr>
      <w:r>
        <w:t xml:space="preserve">Before vessel enters </w:t>
      </w:r>
      <w:r w:rsidR="00646858">
        <w:t xml:space="preserve">the area covered by the VTS Information Service it must subscribe to the applicable service </w:t>
      </w:r>
      <w:proofErr w:type="gramStart"/>
      <w:r w:rsidR="00646858">
        <w:t>in order to</w:t>
      </w:r>
      <w:proofErr w:type="gramEnd"/>
      <w:r w:rsidR="00646858">
        <w:t xml:space="preserve"> receive messages. The actual process of how this is done onboard is not defined in this specification.</w:t>
      </w:r>
    </w:p>
    <w:p w14:paraId="764F1348" w14:textId="0366F7BF" w:rsidR="00646858" w:rsidRDefault="00646858" w:rsidP="00F84771">
      <w:pPr>
        <w:pStyle w:val="ListParagraph"/>
        <w:numPr>
          <w:ilvl w:val="0"/>
          <w:numId w:val="25"/>
        </w:numPr>
        <w:ind w:left="709" w:hanging="425"/>
      </w:pPr>
      <w:r>
        <w:t>Vessel systems contact the service at the known URI of the service and provide the necessary means to establish communication. This step must be defined in the implementing service designs of this specification as the method depends on the selected implementation technology.</w:t>
      </w:r>
    </w:p>
    <w:p w14:paraId="420EF852" w14:textId="77777777" w:rsidR="00A35E2A" w:rsidRDefault="00646858" w:rsidP="00646858">
      <w:pPr>
        <w:pStyle w:val="Heading3"/>
      </w:pPr>
      <w:bookmarkStart w:id="30" w:name="_Toc206777082"/>
      <w:r>
        <w:t xml:space="preserve">Use Case 9 – </w:t>
      </w:r>
      <w:r w:rsidR="00A35E2A">
        <w:t>Cleanup of old messages</w:t>
      </w:r>
      <w:bookmarkEnd w:id="30"/>
    </w:p>
    <w:p w14:paraId="3B165F93" w14:textId="1D934680" w:rsidR="00A35E2A" w:rsidRDefault="00646858" w:rsidP="00A35E2A">
      <w:pPr>
        <w:pStyle w:val="BodyText"/>
      </w:pPr>
      <w:r>
        <w:t xml:space="preserve"> </w:t>
      </w:r>
      <w:r w:rsidR="00A35E2A" w:rsidRPr="00ED1C75">
        <w:rPr>
          <w:i/>
          <w:iCs/>
        </w:rPr>
        <w:t>Description</w:t>
      </w:r>
      <w:r w:rsidR="00A35E2A">
        <w:t xml:space="preserve"> – Service and VTS system clean up old / obsolete information from display</w:t>
      </w:r>
    </w:p>
    <w:p w14:paraId="645D612B" w14:textId="36A3517A" w:rsidR="00A35E2A" w:rsidRPr="00F72F7A" w:rsidRDefault="00A35E2A" w:rsidP="00A35E2A">
      <w:pPr>
        <w:pStyle w:val="BodyText"/>
      </w:pPr>
      <w:r>
        <w:rPr>
          <w:i/>
          <w:iCs/>
          <w:lang w:val="en-US"/>
        </w:rPr>
        <w:t xml:space="preserve">Pre-conditions – </w:t>
      </w:r>
      <w:r w:rsidR="00650C81">
        <w:rPr>
          <w:lang w:val="en-US"/>
        </w:rPr>
        <w:t>Service has received information from VTS that is no longer deemed valid and needs to be cleaned up</w:t>
      </w:r>
    </w:p>
    <w:p w14:paraId="20DF3187" w14:textId="77777777" w:rsidR="00A35E2A" w:rsidRDefault="00A35E2A" w:rsidP="00A35E2A">
      <w:pPr>
        <w:pStyle w:val="BodyText"/>
      </w:pPr>
      <w:r w:rsidRPr="00ED1C75">
        <w:rPr>
          <w:i/>
          <w:iCs/>
        </w:rPr>
        <w:t>Typical sequence</w:t>
      </w:r>
      <w:r>
        <w:t xml:space="preserve"> -:</w:t>
      </w:r>
    </w:p>
    <w:p w14:paraId="01FC94A0" w14:textId="17A2EE04" w:rsidR="00646858" w:rsidRDefault="00A35E2A" w:rsidP="00F84771">
      <w:pPr>
        <w:pStyle w:val="Heading3"/>
        <w:numPr>
          <w:ilvl w:val="0"/>
          <w:numId w:val="32"/>
        </w:numPr>
        <w:rPr>
          <w:i w:val="0"/>
          <w:iCs/>
          <w:color w:val="000000" w:themeColor="text1"/>
        </w:rPr>
      </w:pPr>
      <w:bookmarkStart w:id="31" w:name="_Toc206777083"/>
      <w:r w:rsidRPr="0078102F">
        <w:rPr>
          <w:i w:val="0"/>
          <w:iCs/>
          <w:color w:val="000000" w:themeColor="text1"/>
        </w:rPr>
        <w:t>TODO</w:t>
      </w:r>
      <w:bookmarkEnd w:id="31"/>
    </w:p>
    <w:p w14:paraId="725EFD17" w14:textId="53FB0503" w:rsidR="0078102F" w:rsidRDefault="0078102F" w:rsidP="0078102F">
      <w:pPr>
        <w:pStyle w:val="Heading3"/>
      </w:pPr>
      <w:bookmarkStart w:id="32" w:name="_Toc206777084"/>
      <w:r>
        <w:t>Use Case 10 – Cleanup of old subscriptions</w:t>
      </w:r>
      <w:bookmarkEnd w:id="32"/>
    </w:p>
    <w:p w14:paraId="41204E85" w14:textId="71C5D36B" w:rsidR="0078102F" w:rsidRDefault="0078102F" w:rsidP="0078102F">
      <w:pPr>
        <w:pStyle w:val="BodyText"/>
      </w:pPr>
      <w:r>
        <w:t xml:space="preserve"> </w:t>
      </w:r>
      <w:r w:rsidRPr="00ED1C75">
        <w:rPr>
          <w:i/>
          <w:iCs/>
        </w:rPr>
        <w:t>Description</w:t>
      </w:r>
      <w:r>
        <w:t xml:space="preserve"> – Service and VTS system clean up old / obsolete subscriptions from vessels</w:t>
      </w:r>
    </w:p>
    <w:p w14:paraId="0F712534" w14:textId="46F7C594" w:rsidR="0078102F" w:rsidRPr="00F72F7A" w:rsidRDefault="0078102F" w:rsidP="0078102F">
      <w:pPr>
        <w:pStyle w:val="BodyText"/>
      </w:pPr>
      <w:r>
        <w:rPr>
          <w:i/>
          <w:iCs/>
          <w:lang w:val="en-US"/>
        </w:rPr>
        <w:t xml:space="preserve">Pre-conditions – </w:t>
      </w:r>
      <w:r>
        <w:rPr>
          <w:lang w:val="en-US"/>
        </w:rPr>
        <w:t>Service has subscriptions from vessels</w:t>
      </w:r>
    </w:p>
    <w:p w14:paraId="02ACEA0D" w14:textId="77777777" w:rsidR="0078102F" w:rsidRDefault="0078102F" w:rsidP="0078102F">
      <w:pPr>
        <w:pStyle w:val="BodyText"/>
      </w:pPr>
      <w:r w:rsidRPr="00ED1C75">
        <w:rPr>
          <w:i/>
          <w:iCs/>
        </w:rPr>
        <w:t>Typical sequence</w:t>
      </w:r>
      <w:r>
        <w:t xml:space="preserve"> -:</w:t>
      </w:r>
    </w:p>
    <w:p w14:paraId="3E9BA401" w14:textId="77777777" w:rsidR="0078102F" w:rsidRPr="0078102F" w:rsidRDefault="0078102F" w:rsidP="00F84771">
      <w:pPr>
        <w:pStyle w:val="Heading3"/>
        <w:numPr>
          <w:ilvl w:val="0"/>
          <w:numId w:val="33"/>
        </w:numPr>
        <w:rPr>
          <w:i w:val="0"/>
          <w:iCs/>
          <w:color w:val="000000" w:themeColor="text1"/>
        </w:rPr>
      </w:pPr>
      <w:bookmarkStart w:id="33" w:name="_Toc206777085"/>
      <w:r w:rsidRPr="0078102F">
        <w:rPr>
          <w:i w:val="0"/>
          <w:iCs/>
          <w:color w:val="000000" w:themeColor="text1"/>
        </w:rPr>
        <w:lastRenderedPageBreak/>
        <w:t>TODO</w:t>
      </w:r>
      <w:bookmarkEnd w:id="33"/>
    </w:p>
    <w:p w14:paraId="22920D5C" w14:textId="77777777" w:rsidR="0078102F" w:rsidRPr="0078102F" w:rsidRDefault="0078102F" w:rsidP="0078102F">
      <w:pPr>
        <w:pStyle w:val="BodyText"/>
      </w:pPr>
    </w:p>
    <w:p w14:paraId="170EA098" w14:textId="49AAA7D7" w:rsidR="002E7DE9" w:rsidRDefault="002E7DE9" w:rsidP="002E7DE9">
      <w:pPr>
        <w:pStyle w:val="Heading3"/>
      </w:pPr>
      <w:bookmarkStart w:id="34" w:name="_Toc206777086"/>
      <w:r>
        <w:t xml:space="preserve">Use case </w:t>
      </w:r>
      <w:r w:rsidR="00F72F7A">
        <w:t>XX</w:t>
      </w:r>
      <w:r>
        <w:t xml:space="preserve"> </w:t>
      </w:r>
      <w:r w:rsidR="000271A8">
        <w:t xml:space="preserve">– Vessel can discover compatible </w:t>
      </w:r>
      <w:r w:rsidR="00F72F7A">
        <w:t>VTS Information Services</w:t>
      </w:r>
      <w:bookmarkEnd w:id="34"/>
    </w:p>
    <w:p w14:paraId="7027FFD3" w14:textId="3E3ED007" w:rsidR="000271A8" w:rsidRDefault="000271A8" w:rsidP="000271A8">
      <w:pPr>
        <w:pStyle w:val="BodyText"/>
      </w:pPr>
      <w:r w:rsidRPr="000271A8">
        <w:rPr>
          <w:i/>
          <w:iCs/>
        </w:rPr>
        <w:t>Description</w:t>
      </w:r>
      <w:r>
        <w:t xml:space="preserve"> – a vessel can discover the available compatible </w:t>
      </w:r>
      <w:r w:rsidR="00F72F7A">
        <w:t>VTS Information</w:t>
      </w:r>
      <w:r>
        <w:t xml:space="preserve"> </w:t>
      </w:r>
      <w:r w:rsidR="00F72F7A">
        <w:t>S</w:t>
      </w:r>
      <w:r>
        <w:t>ervices within their area of interest from maritime service registries.</w:t>
      </w:r>
    </w:p>
    <w:p w14:paraId="20E8F781" w14:textId="5ADDE063" w:rsidR="000271A8" w:rsidRDefault="000271A8" w:rsidP="000271A8">
      <w:pPr>
        <w:pStyle w:val="BodyText"/>
      </w:pPr>
      <w:r w:rsidRPr="000271A8">
        <w:rPr>
          <w:i/>
          <w:iCs/>
        </w:rPr>
        <w:t>Typical sequence</w:t>
      </w:r>
      <w:r>
        <w:t xml:space="preserve"> -:</w:t>
      </w:r>
    </w:p>
    <w:p w14:paraId="0773DD92" w14:textId="0B445186" w:rsidR="008F1138" w:rsidRDefault="008F1138" w:rsidP="00F84771">
      <w:pPr>
        <w:pStyle w:val="ListParagraph"/>
        <w:numPr>
          <w:ilvl w:val="0"/>
          <w:numId w:val="34"/>
        </w:numPr>
      </w:pPr>
      <w:r>
        <w:t>Service is registered in the Maritime Service Registry (MSR)</w:t>
      </w:r>
    </w:p>
    <w:p w14:paraId="0307CD56" w14:textId="6B75042A" w:rsidR="008F1138" w:rsidRDefault="008F1138" w:rsidP="00BD25ED">
      <w:pPr>
        <w:pStyle w:val="ListParagraph"/>
      </w:pPr>
      <w:r>
        <w:t>Mariner plans a route</w:t>
      </w:r>
    </w:p>
    <w:p w14:paraId="5D5CFE8F" w14:textId="4837C831" w:rsidR="008F1138" w:rsidRDefault="008F1138" w:rsidP="00F84771">
      <w:pPr>
        <w:pStyle w:val="ListParagraph"/>
      </w:pPr>
      <w:r>
        <w:t xml:space="preserve">During planning the ship system regularly checks that it has the service endpoints of all compatible </w:t>
      </w:r>
      <w:r w:rsidR="00DF3A2C">
        <w:t>VTS Information</w:t>
      </w:r>
      <w:r>
        <w:t xml:space="preserve"> </w:t>
      </w:r>
      <w:r w:rsidR="00DF3A2C">
        <w:t>S</w:t>
      </w:r>
      <w:r>
        <w:t xml:space="preserve">ervices that cover the area of the route. If parts of the route are not covered by any </w:t>
      </w:r>
      <w:r w:rsidR="00DF3A2C">
        <w:t>VTS Information</w:t>
      </w:r>
      <w:r>
        <w:t xml:space="preserve"> </w:t>
      </w:r>
      <w:r w:rsidR="00DF3A2C">
        <w:t>s</w:t>
      </w:r>
      <w:r>
        <w:t xml:space="preserve">ervice, the ship system must search for </w:t>
      </w:r>
      <w:r w:rsidR="00CF575C">
        <w:t>VTS information</w:t>
      </w:r>
      <w:r>
        <w:t xml:space="preserve"> services from the MSR.</w:t>
      </w:r>
    </w:p>
    <w:p w14:paraId="6A12D85A" w14:textId="3799795D" w:rsidR="000271A8" w:rsidRDefault="008F1138" w:rsidP="00F84771">
      <w:pPr>
        <w:pStyle w:val="ListParagraph"/>
      </w:pPr>
      <w:r>
        <w:t>MSR sends list of available services along route from its own area of responsibility. The MSR will also forward the search to all other participating MSRs and return the list of available services from other MSRs.</w:t>
      </w:r>
    </w:p>
    <w:p w14:paraId="7809B6FA" w14:textId="38F999DD" w:rsidR="00595C24" w:rsidRDefault="00595C24" w:rsidP="00595C24">
      <w:pPr>
        <w:pStyle w:val="Heading2"/>
      </w:pPr>
      <w:bookmarkStart w:id="35" w:name="_Toc206777087"/>
      <w:r>
        <w:t>Data flows</w:t>
      </w:r>
      <w:bookmarkEnd w:id="35"/>
    </w:p>
    <w:p w14:paraId="318B333D" w14:textId="77777777" w:rsidR="00595C24" w:rsidRDefault="00595C24" w:rsidP="00595C24">
      <w:pPr>
        <w:pStyle w:val="Heading2separationline"/>
      </w:pPr>
    </w:p>
    <w:p w14:paraId="58962604" w14:textId="4D970ADE" w:rsidR="00595C24" w:rsidRDefault="0076040C" w:rsidP="00595C24">
      <w:pPr>
        <w:pStyle w:val="BodyText"/>
      </w:pPr>
      <w:r w:rsidRPr="0076040C">
        <w:t xml:space="preserve">Figure </w:t>
      </w:r>
      <w:r>
        <w:t>2</w:t>
      </w:r>
      <w:r w:rsidRPr="0076040C">
        <w:t xml:space="preserve"> gives an overview of the dataflows for the VTS </w:t>
      </w:r>
      <w:r w:rsidR="001C5853">
        <w:t>Information</w:t>
      </w:r>
      <w:r w:rsidRPr="0076040C">
        <w:t xml:space="preserve"> Service as described in the use cases.</w:t>
      </w:r>
    </w:p>
    <w:p w14:paraId="1E117056" w14:textId="3E9988C0" w:rsidR="0076040C" w:rsidRDefault="0076040C" w:rsidP="00E76F6B">
      <w:pPr>
        <w:pStyle w:val="BodyText"/>
        <w:jc w:val="center"/>
      </w:pPr>
    </w:p>
    <w:p w14:paraId="5DE38051" w14:textId="698E064B" w:rsidR="00E76F6B" w:rsidRPr="00595C24" w:rsidRDefault="00E76F6B" w:rsidP="00E76F6B">
      <w:pPr>
        <w:pStyle w:val="Caption"/>
      </w:pPr>
      <w:bookmarkStart w:id="36" w:name="_Toc206790259"/>
      <w:commentRangeStart w:id="37"/>
      <w:r>
        <w:t xml:space="preserve">Figure </w:t>
      </w:r>
      <w:fldSimple w:instr=" SEQ Figure \* ARABIC ">
        <w:r w:rsidR="000D06B0">
          <w:rPr>
            <w:noProof/>
          </w:rPr>
          <w:t>2</w:t>
        </w:r>
      </w:fldSimple>
      <w:r>
        <w:t xml:space="preserve"> </w:t>
      </w:r>
      <w:r w:rsidR="009528CB">
        <w:t>VTS Information</w:t>
      </w:r>
      <w:r>
        <w:t xml:space="preserve"> Business Process</w:t>
      </w:r>
      <w:commentRangeEnd w:id="37"/>
      <w:r w:rsidR="00947DD7">
        <w:rPr>
          <w:rStyle w:val="CommentReference"/>
          <w:i w:val="0"/>
          <w:color w:val="auto"/>
          <w:lang w:val="en-GB"/>
        </w:rPr>
        <w:commentReference w:id="37"/>
      </w:r>
      <w:bookmarkEnd w:id="36"/>
    </w:p>
    <w:p w14:paraId="6749A277" w14:textId="4B6BF6EF" w:rsidR="00FF21F7" w:rsidRDefault="00FF21F7" w:rsidP="00FF21F7">
      <w:pPr>
        <w:pStyle w:val="Heading2"/>
        <w:rPr>
          <w:lang w:val="en-US"/>
        </w:rPr>
      </w:pPr>
      <w:bookmarkStart w:id="38" w:name="_Toc206777088"/>
      <w:r>
        <w:rPr>
          <w:lang w:val="en-US"/>
        </w:rPr>
        <w:t>Function</w:t>
      </w:r>
      <w:r w:rsidR="0045082E">
        <w:rPr>
          <w:lang w:val="en-US"/>
        </w:rPr>
        <w:t>a</w:t>
      </w:r>
      <w:r>
        <w:rPr>
          <w:lang w:val="en-US"/>
        </w:rPr>
        <w:t>l and non-functional requirements</w:t>
      </w:r>
      <w:bookmarkEnd w:id="38"/>
    </w:p>
    <w:p w14:paraId="11BDA9B0" w14:textId="77777777" w:rsidR="00073E5F" w:rsidRPr="00073E5F" w:rsidRDefault="00073E5F" w:rsidP="00073E5F">
      <w:pPr>
        <w:pStyle w:val="Heading2separationline"/>
        <w:rPr>
          <w:lang w:val="en-US"/>
        </w:rPr>
      </w:pPr>
    </w:p>
    <w:p w14:paraId="27DA4DA3" w14:textId="38C6CBC1" w:rsidR="0006669C" w:rsidRDefault="0006669C" w:rsidP="0006669C">
      <w:pPr>
        <w:pStyle w:val="Heading3"/>
        <w:rPr>
          <w:lang w:val="en-US"/>
        </w:rPr>
      </w:pPr>
      <w:bookmarkStart w:id="39" w:name="_Ref196500691"/>
      <w:bookmarkStart w:id="40" w:name="_Toc206777089"/>
      <w:r>
        <w:rPr>
          <w:lang w:val="en-US"/>
        </w:rPr>
        <w:t>Functional requirements</w:t>
      </w:r>
      <w:bookmarkEnd w:id="39"/>
      <w:bookmarkEnd w:id="40"/>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06669C" w14:paraId="0E2EE156" w14:textId="77777777" w:rsidTr="00B62881">
        <w:tc>
          <w:tcPr>
            <w:tcW w:w="2405" w:type="dxa"/>
            <w:vAlign w:val="center"/>
          </w:tcPr>
          <w:p w14:paraId="1B2845BB" w14:textId="2A6DAE9B" w:rsidR="0006669C" w:rsidRPr="00D03B07" w:rsidRDefault="0006669C" w:rsidP="008B1B67">
            <w:pPr>
              <w:pStyle w:val="Bullet1"/>
              <w:numPr>
                <w:ilvl w:val="0"/>
                <w:numId w:val="0"/>
              </w:numPr>
              <w:spacing w:line="240" w:lineRule="auto"/>
              <w:rPr>
                <w:b/>
                <w:bCs/>
                <w:color w:val="00558C"/>
              </w:rPr>
            </w:pPr>
            <w:r>
              <w:rPr>
                <w:b/>
                <w:bCs/>
                <w:color w:val="00558C"/>
              </w:rPr>
              <w:t>Re</w:t>
            </w:r>
            <w:r w:rsidR="00B62881">
              <w:rPr>
                <w:b/>
                <w:bCs/>
                <w:color w:val="00558C"/>
              </w:rPr>
              <w:t>quirement ID</w:t>
            </w:r>
          </w:p>
        </w:tc>
        <w:tc>
          <w:tcPr>
            <w:tcW w:w="7336" w:type="dxa"/>
            <w:vAlign w:val="center"/>
          </w:tcPr>
          <w:p w14:paraId="7307D2CC" w14:textId="1A42A38F" w:rsidR="0006669C" w:rsidRDefault="00E1295F" w:rsidP="008B1B67">
            <w:pPr>
              <w:pStyle w:val="Bullet1"/>
              <w:numPr>
                <w:ilvl w:val="0"/>
                <w:numId w:val="0"/>
              </w:numPr>
              <w:spacing w:line="240" w:lineRule="auto"/>
            </w:pPr>
            <w:r w:rsidRPr="00E1295F">
              <w:t>RESF001</w:t>
            </w:r>
          </w:p>
        </w:tc>
      </w:tr>
      <w:tr w:rsidR="0006669C" w14:paraId="48ABDA87" w14:textId="77777777" w:rsidTr="00B62881">
        <w:tc>
          <w:tcPr>
            <w:tcW w:w="2405" w:type="dxa"/>
            <w:vAlign w:val="center"/>
          </w:tcPr>
          <w:p w14:paraId="37875238" w14:textId="557A0AA0" w:rsidR="0006669C" w:rsidRPr="00D03B07" w:rsidRDefault="00B62881" w:rsidP="008B1B67">
            <w:pPr>
              <w:pStyle w:val="Bullet1"/>
              <w:numPr>
                <w:ilvl w:val="0"/>
                <w:numId w:val="0"/>
              </w:numPr>
              <w:spacing w:line="240" w:lineRule="auto"/>
              <w:rPr>
                <w:b/>
                <w:bCs/>
                <w:color w:val="00558C"/>
              </w:rPr>
            </w:pPr>
            <w:r>
              <w:rPr>
                <w:b/>
                <w:bCs/>
                <w:color w:val="00558C"/>
              </w:rPr>
              <w:t>Requirement Name</w:t>
            </w:r>
          </w:p>
        </w:tc>
        <w:tc>
          <w:tcPr>
            <w:tcW w:w="7336" w:type="dxa"/>
            <w:vAlign w:val="center"/>
          </w:tcPr>
          <w:p w14:paraId="5D6A0E1A" w14:textId="0A70770B" w:rsidR="0006669C" w:rsidRDefault="001C5853" w:rsidP="008B1B67">
            <w:pPr>
              <w:pStyle w:val="Bullet1"/>
              <w:numPr>
                <w:ilvl w:val="0"/>
                <w:numId w:val="0"/>
              </w:numPr>
              <w:spacing w:line="240" w:lineRule="auto"/>
            </w:pPr>
            <w:r>
              <w:t>TODO</w:t>
            </w:r>
          </w:p>
        </w:tc>
      </w:tr>
      <w:tr w:rsidR="0006669C" w14:paraId="1E325C39" w14:textId="77777777" w:rsidTr="00B62881">
        <w:tc>
          <w:tcPr>
            <w:tcW w:w="2405" w:type="dxa"/>
            <w:vAlign w:val="center"/>
          </w:tcPr>
          <w:p w14:paraId="03EB5A24" w14:textId="333009FB" w:rsidR="0006669C" w:rsidRPr="00D03B07" w:rsidRDefault="00B62881" w:rsidP="008B1B67">
            <w:pPr>
              <w:pStyle w:val="Bullet1"/>
              <w:numPr>
                <w:ilvl w:val="0"/>
                <w:numId w:val="0"/>
              </w:numPr>
              <w:spacing w:line="240" w:lineRule="auto"/>
              <w:rPr>
                <w:b/>
                <w:bCs/>
                <w:color w:val="00558C"/>
              </w:rPr>
            </w:pPr>
            <w:r>
              <w:rPr>
                <w:b/>
                <w:bCs/>
                <w:color w:val="00558C"/>
              </w:rPr>
              <w:t>Requirement Text</w:t>
            </w:r>
          </w:p>
        </w:tc>
        <w:tc>
          <w:tcPr>
            <w:tcW w:w="7336" w:type="dxa"/>
            <w:vAlign w:val="center"/>
          </w:tcPr>
          <w:p w14:paraId="76EDDC89" w14:textId="11133592" w:rsidR="0006669C" w:rsidRDefault="001C5853" w:rsidP="00B65142">
            <w:pPr>
              <w:pStyle w:val="Bullet1"/>
              <w:numPr>
                <w:ilvl w:val="0"/>
                <w:numId w:val="0"/>
              </w:numPr>
              <w:spacing w:line="240" w:lineRule="auto"/>
            </w:pPr>
            <w:r>
              <w:t>TODO</w:t>
            </w:r>
          </w:p>
        </w:tc>
      </w:tr>
      <w:tr w:rsidR="0006669C" w14:paraId="610C8AF7" w14:textId="77777777" w:rsidTr="00B62881">
        <w:tc>
          <w:tcPr>
            <w:tcW w:w="2405" w:type="dxa"/>
            <w:vAlign w:val="center"/>
          </w:tcPr>
          <w:p w14:paraId="0D08B247" w14:textId="4CF4C047" w:rsidR="0006669C" w:rsidRPr="00D03B07" w:rsidRDefault="002B122C" w:rsidP="008B1B67">
            <w:pPr>
              <w:pStyle w:val="Bullet1"/>
              <w:numPr>
                <w:ilvl w:val="0"/>
                <w:numId w:val="0"/>
              </w:numPr>
              <w:spacing w:line="240" w:lineRule="auto"/>
              <w:rPr>
                <w:b/>
                <w:bCs/>
                <w:color w:val="00558C"/>
              </w:rPr>
            </w:pPr>
            <w:r>
              <w:rPr>
                <w:b/>
                <w:bCs/>
                <w:color w:val="00558C"/>
              </w:rPr>
              <w:t>Rationale</w:t>
            </w:r>
          </w:p>
        </w:tc>
        <w:tc>
          <w:tcPr>
            <w:tcW w:w="7336" w:type="dxa"/>
            <w:vAlign w:val="center"/>
          </w:tcPr>
          <w:p w14:paraId="21AC10C8" w14:textId="7EE47212" w:rsidR="0006669C" w:rsidRDefault="001C5853" w:rsidP="008B1B67">
            <w:pPr>
              <w:pStyle w:val="Bullet1"/>
              <w:numPr>
                <w:ilvl w:val="0"/>
                <w:numId w:val="0"/>
              </w:numPr>
              <w:spacing w:line="240" w:lineRule="auto"/>
            </w:pPr>
            <w:r>
              <w:t>TODO</w:t>
            </w:r>
          </w:p>
        </w:tc>
      </w:tr>
      <w:tr w:rsidR="002B122C" w14:paraId="1F837F1D" w14:textId="77777777" w:rsidTr="00B62881">
        <w:tc>
          <w:tcPr>
            <w:tcW w:w="2405" w:type="dxa"/>
            <w:vAlign w:val="center"/>
          </w:tcPr>
          <w:p w14:paraId="18FA4340" w14:textId="1360AE85" w:rsidR="002B122C" w:rsidRDefault="002B122C" w:rsidP="008B1B67">
            <w:pPr>
              <w:pStyle w:val="Bullet1"/>
              <w:numPr>
                <w:ilvl w:val="0"/>
                <w:numId w:val="0"/>
              </w:numPr>
              <w:spacing w:line="240" w:lineRule="auto"/>
              <w:rPr>
                <w:b/>
                <w:bCs/>
                <w:color w:val="00558C"/>
              </w:rPr>
            </w:pPr>
            <w:r>
              <w:rPr>
                <w:b/>
                <w:bCs/>
                <w:color w:val="00558C"/>
              </w:rPr>
              <w:t>Author</w:t>
            </w:r>
          </w:p>
        </w:tc>
        <w:tc>
          <w:tcPr>
            <w:tcW w:w="7336" w:type="dxa"/>
            <w:vAlign w:val="center"/>
          </w:tcPr>
          <w:p w14:paraId="53F2AA7E" w14:textId="77777777" w:rsidR="002B122C" w:rsidRDefault="002B122C" w:rsidP="008B1B67">
            <w:pPr>
              <w:pStyle w:val="Bullet1"/>
              <w:numPr>
                <w:ilvl w:val="0"/>
                <w:numId w:val="0"/>
              </w:numPr>
              <w:spacing w:line="240" w:lineRule="auto"/>
            </w:pPr>
          </w:p>
        </w:tc>
      </w:tr>
    </w:tbl>
    <w:p w14:paraId="078DEBD1" w14:textId="77777777" w:rsidR="0006669C" w:rsidRDefault="0006669C" w:rsidP="0006669C">
      <w:pPr>
        <w:pStyle w:val="BodyText"/>
      </w:pPr>
    </w:p>
    <w:p w14:paraId="735E77FD" w14:textId="77777777" w:rsidR="00951E5F" w:rsidRDefault="00951E5F" w:rsidP="0006669C">
      <w:pPr>
        <w:pStyle w:val="BodyText"/>
      </w:pPr>
    </w:p>
    <w:p w14:paraId="32B92F50" w14:textId="77777777" w:rsidR="000B06BA" w:rsidRPr="0006669C" w:rsidRDefault="000B06BA" w:rsidP="0006669C">
      <w:pPr>
        <w:pStyle w:val="BodyText"/>
      </w:pPr>
    </w:p>
    <w:p w14:paraId="022703BC" w14:textId="4894C94F" w:rsidR="001E1E9C" w:rsidRPr="001E1E9C" w:rsidRDefault="002B122C" w:rsidP="001E1E9C">
      <w:pPr>
        <w:pStyle w:val="Heading3"/>
        <w:rPr>
          <w:lang w:val="en-US"/>
        </w:rPr>
      </w:pPr>
      <w:bookmarkStart w:id="41" w:name="_Toc206777090"/>
      <w:r>
        <w:rPr>
          <w:lang w:val="en-US"/>
        </w:rPr>
        <w:lastRenderedPageBreak/>
        <w:t>Non-functional requirements</w:t>
      </w:r>
      <w:bookmarkEnd w:id="41"/>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2B122C" w14:paraId="1D73F0BB" w14:textId="77777777" w:rsidTr="008B1B67">
        <w:tc>
          <w:tcPr>
            <w:tcW w:w="2405" w:type="dxa"/>
            <w:vAlign w:val="center"/>
          </w:tcPr>
          <w:p w14:paraId="6D40523B" w14:textId="77777777" w:rsidR="002B122C" w:rsidRPr="00D03B07" w:rsidRDefault="002B122C" w:rsidP="008B1B67">
            <w:pPr>
              <w:pStyle w:val="Bullet1"/>
              <w:numPr>
                <w:ilvl w:val="0"/>
                <w:numId w:val="0"/>
              </w:numPr>
              <w:spacing w:line="240" w:lineRule="auto"/>
              <w:rPr>
                <w:b/>
                <w:bCs/>
                <w:color w:val="00558C"/>
              </w:rPr>
            </w:pPr>
            <w:r>
              <w:rPr>
                <w:b/>
                <w:bCs/>
                <w:color w:val="00558C"/>
              </w:rPr>
              <w:t>Requirement ID</w:t>
            </w:r>
          </w:p>
        </w:tc>
        <w:tc>
          <w:tcPr>
            <w:tcW w:w="7336" w:type="dxa"/>
            <w:vAlign w:val="center"/>
          </w:tcPr>
          <w:p w14:paraId="579F8310" w14:textId="1B2C22CD" w:rsidR="002B122C" w:rsidRDefault="00804A74" w:rsidP="008B1B67">
            <w:pPr>
              <w:pStyle w:val="Bullet1"/>
              <w:numPr>
                <w:ilvl w:val="0"/>
                <w:numId w:val="0"/>
              </w:numPr>
              <w:spacing w:line="240" w:lineRule="auto"/>
            </w:pPr>
            <w:r w:rsidRPr="00804A74">
              <w:t>TCSNF001</w:t>
            </w:r>
          </w:p>
        </w:tc>
      </w:tr>
      <w:tr w:rsidR="002B122C" w14:paraId="2484EB6D" w14:textId="77777777" w:rsidTr="008B1B67">
        <w:tc>
          <w:tcPr>
            <w:tcW w:w="2405" w:type="dxa"/>
            <w:vAlign w:val="center"/>
          </w:tcPr>
          <w:p w14:paraId="03E6E957" w14:textId="77777777" w:rsidR="002B122C" w:rsidRPr="00D03B07" w:rsidRDefault="002B122C" w:rsidP="008B1B67">
            <w:pPr>
              <w:pStyle w:val="Bullet1"/>
              <w:numPr>
                <w:ilvl w:val="0"/>
                <w:numId w:val="0"/>
              </w:numPr>
              <w:spacing w:line="240" w:lineRule="auto"/>
              <w:rPr>
                <w:b/>
                <w:bCs/>
                <w:color w:val="00558C"/>
              </w:rPr>
            </w:pPr>
            <w:r>
              <w:rPr>
                <w:b/>
                <w:bCs/>
                <w:color w:val="00558C"/>
              </w:rPr>
              <w:t>Requirement Name</w:t>
            </w:r>
          </w:p>
        </w:tc>
        <w:tc>
          <w:tcPr>
            <w:tcW w:w="7336" w:type="dxa"/>
            <w:vAlign w:val="center"/>
          </w:tcPr>
          <w:p w14:paraId="4C9252F2" w14:textId="092AE51E" w:rsidR="002B122C" w:rsidRDefault="00354CAF" w:rsidP="008B1B67">
            <w:pPr>
              <w:pStyle w:val="Bullet1"/>
              <w:numPr>
                <w:ilvl w:val="0"/>
                <w:numId w:val="0"/>
              </w:numPr>
              <w:spacing w:line="240" w:lineRule="auto"/>
            </w:pPr>
            <w:r w:rsidRPr="00354CAF">
              <w:t>Integrity</w:t>
            </w:r>
          </w:p>
        </w:tc>
      </w:tr>
      <w:tr w:rsidR="002B122C" w14:paraId="1382E44F" w14:textId="77777777" w:rsidTr="008B1B67">
        <w:tc>
          <w:tcPr>
            <w:tcW w:w="2405" w:type="dxa"/>
            <w:vAlign w:val="center"/>
          </w:tcPr>
          <w:p w14:paraId="1A488273" w14:textId="77777777" w:rsidR="002B122C" w:rsidRPr="00D03B07" w:rsidRDefault="002B122C" w:rsidP="008B1B67">
            <w:pPr>
              <w:pStyle w:val="Bullet1"/>
              <w:numPr>
                <w:ilvl w:val="0"/>
                <w:numId w:val="0"/>
              </w:numPr>
              <w:spacing w:line="240" w:lineRule="auto"/>
              <w:rPr>
                <w:b/>
                <w:bCs/>
                <w:color w:val="00558C"/>
              </w:rPr>
            </w:pPr>
            <w:r>
              <w:rPr>
                <w:b/>
                <w:bCs/>
                <w:color w:val="00558C"/>
              </w:rPr>
              <w:t>Requirement Text</w:t>
            </w:r>
          </w:p>
        </w:tc>
        <w:tc>
          <w:tcPr>
            <w:tcW w:w="7336" w:type="dxa"/>
            <w:vAlign w:val="center"/>
          </w:tcPr>
          <w:p w14:paraId="6AC1450D" w14:textId="084E3542" w:rsidR="002B122C" w:rsidRDefault="001E1E9C" w:rsidP="008B1B67">
            <w:pPr>
              <w:pStyle w:val="Bullet1"/>
              <w:numPr>
                <w:ilvl w:val="0"/>
                <w:numId w:val="0"/>
              </w:numPr>
              <w:spacing w:line="240" w:lineRule="auto"/>
            </w:pPr>
            <w:r w:rsidRPr="001E1E9C">
              <w:t>It must be clear to both service provider and consumer whether changes have been made to the information after the dataset was created. All messages must be signed with the correct certificates so that the contents of a message can be validated. The technical designs must describe how this is managed.</w:t>
            </w:r>
          </w:p>
        </w:tc>
      </w:tr>
      <w:tr w:rsidR="002B122C" w14:paraId="7B5841A9" w14:textId="77777777" w:rsidTr="008B1B67">
        <w:tc>
          <w:tcPr>
            <w:tcW w:w="2405" w:type="dxa"/>
            <w:vAlign w:val="center"/>
          </w:tcPr>
          <w:p w14:paraId="1F7D6359" w14:textId="77777777" w:rsidR="002B122C" w:rsidRPr="00D03B07" w:rsidRDefault="002B122C" w:rsidP="008B1B67">
            <w:pPr>
              <w:pStyle w:val="Bullet1"/>
              <w:numPr>
                <w:ilvl w:val="0"/>
                <w:numId w:val="0"/>
              </w:numPr>
              <w:spacing w:line="240" w:lineRule="auto"/>
              <w:rPr>
                <w:b/>
                <w:bCs/>
                <w:color w:val="00558C"/>
              </w:rPr>
            </w:pPr>
            <w:r>
              <w:rPr>
                <w:b/>
                <w:bCs/>
                <w:color w:val="00558C"/>
              </w:rPr>
              <w:t>Rationale</w:t>
            </w:r>
          </w:p>
        </w:tc>
        <w:tc>
          <w:tcPr>
            <w:tcW w:w="7336" w:type="dxa"/>
            <w:vAlign w:val="center"/>
          </w:tcPr>
          <w:p w14:paraId="28590D19" w14:textId="77777777" w:rsidR="002B122C" w:rsidRDefault="002B122C" w:rsidP="008B1B67">
            <w:pPr>
              <w:pStyle w:val="Bullet1"/>
              <w:numPr>
                <w:ilvl w:val="0"/>
                <w:numId w:val="0"/>
              </w:numPr>
              <w:spacing w:line="240" w:lineRule="auto"/>
            </w:pPr>
          </w:p>
        </w:tc>
      </w:tr>
      <w:tr w:rsidR="002B122C" w14:paraId="08BE1915" w14:textId="77777777" w:rsidTr="008B1B67">
        <w:tc>
          <w:tcPr>
            <w:tcW w:w="2405" w:type="dxa"/>
            <w:vAlign w:val="center"/>
          </w:tcPr>
          <w:p w14:paraId="03DBD879" w14:textId="77777777" w:rsidR="002B122C" w:rsidRDefault="002B122C" w:rsidP="008B1B67">
            <w:pPr>
              <w:pStyle w:val="Bullet1"/>
              <w:numPr>
                <w:ilvl w:val="0"/>
                <w:numId w:val="0"/>
              </w:numPr>
              <w:spacing w:line="240" w:lineRule="auto"/>
              <w:rPr>
                <w:b/>
                <w:bCs/>
                <w:color w:val="00558C"/>
              </w:rPr>
            </w:pPr>
            <w:r>
              <w:rPr>
                <w:b/>
                <w:bCs/>
                <w:color w:val="00558C"/>
              </w:rPr>
              <w:t>Author</w:t>
            </w:r>
          </w:p>
        </w:tc>
        <w:tc>
          <w:tcPr>
            <w:tcW w:w="7336" w:type="dxa"/>
            <w:vAlign w:val="center"/>
          </w:tcPr>
          <w:p w14:paraId="240C58F9" w14:textId="77777777" w:rsidR="002B122C" w:rsidRDefault="002B122C" w:rsidP="008B1B67">
            <w:pPr>
              <w:pStyle w:val="Bullet1"/>
              <w:numPr>
                <w:ilvl w:val="0"/>
                <w:numId w:val="0"/>
              </w:numPr>
              <w:spacing w:line="240" w:lineRule="auto"/>
            </w:pPr>
          </w:p>
        </w:tc>
      </w:tr>
    </w:tbl>
    <w:p w14:paraId="0FD7ACEE" w14:textId="77777777" w:rsidR="001E1E9C" w:rsidRDefault="001E1E9C" w:rsidP="001E1E9C">
      <w:pPr>
        <w:pStyle w:val="BodyText"/>
        <w:rPr>
          <w:lang w:val="en-US"/>
        </w:rPr>
      </w:pPr>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1E1E9C" w14:paraId="63E3F9A0" w14:textId="77777777" w:rsidTr="00156D4A">
        <w:tc>
          <w:tcPr>
            <w:tcW w:w="2405" w:type="dxa"/>
            <w:vAlign w:val="center"/>
          </w:tcPr>
          <w:p w14:paraId="1F98988E" w14:textId="77777777" w:rsidR="001E1E9C" w:rsidRPr="00D03B07" w:rsidRDefault="001E1E9C" w:rsidP="00156D4A">
            <w:pPr>
              <w:pStyle w:val="Bullet1"/>
              <w:numPr>
                <w:ilvl w:val="0"/>
                <w:numId w:val="0"/>
              </w:numPr>
              <w:spacing w:line="240" w:lineRule="auto"/>
              <w:rPr>
                <w:b/>
                <w:bCs/>
                <w:color w:val="00558C"/>
              </w:rPr>
            </w:pPr>
            <w:r>
              <w:rPr>
                <w:b/>
                <w:bCs/>
                <w:color w:val="00558C"/>
              </w:rPr>
              <w:t>Requirement ID</w:t>
            </w:r>
          </w:p>
        </w:tc>
        <w:tc>
          <w:tcPr>
            <w:tcW w:w="7336" w:type="dxa"/>
            <w:vAlign w:val="center"/>
          </w:tcPr>
          <w:p w14:paraId="3C21486B" w14:textId="221D3902" w:rsidR="001E1E9C" w:rsidRDefault="001E1E9C" w:rsidP="00156D4A">
            <w:pPr>
              <w:pStyle w:val="Bullet1"/>
              <w:numPr>
                <w:ilvl w:val="0"/>
                <w:numId w:val="0"/>
              </w:numPr>
              <w:spacing w:line="240" w:lineRule="auto"/>
            </w:pPr>
            <w:r w:rsidRPr="00804A74">
              <w:t>TCSNF00</w:t>
            </w:r>
            <w:r>
              <w:t>2</w:t>
            </w:r>
          </w:p>
        </w:tc>
      </w:tr>
      <w:tr w:rsidR="001E1E9C" w14:paraId="5E0A32EC" w14:textId="77777777" w:rsidTr="00156D4A">
        <w:tc>
          <w:tcPr>
            <w:tcW w:w="2405" w:type="dxa"/>
            <w:vAlign w:val="center"/>
          </w:tcPr>
          <w:p w14:paraId="3BEC5747" w14:textId="77777777" w:rsidR="001E1E9C" w:rsidRPr="00D03B07" w:rsidRDefault="001E1E9C"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74DD04B3" w14:textId="1363D941" w:rsidR="001E1E9C" w:rsidRDefault="00DB16DA" w:rsidP="00156D4A">
            <w:pPr>
              <w:pStyle w:val="Bullet1"/>
              <w:numPr>
                <w:ilvl w:val="0"/>
                <w:numId w:val="0"/>
              </w:numPr>
              <w:spacing w:line="240" w:lineRule="auto"/>
            </w:pPr>
            <w:r w:rsidRPr="0032563A">
              <w:rPr>
                <w:color w:val="000000" w:themeColor="text1"/>
              </w:rPr>
              <w:t>Availability</w:t>
            </w:r>
          </w:p>
        </w:tc>
      </w:tr>
      <w:tr w:rsidR="004A2C2A" w14:paraId="2FDED0CE" w14:textId="77777777" w:rsidTr="00CD7612">
        <w:tc>
          <w:tcPr>
            <w:tcW w:w="2405" w:type="dxa"/>
            <w:vAlign w:val="center"/>
          </w:tcPr>
          <w:p w14:paraId="48507727" w14:textId="77777777" w:rsidR="004A2C2A" w:rsidRPr="00D03B07" w:rsidRDefault="004A2C2A" w:rsidP="004A2C2A">
            <w:pPr>
              <w:pStyle w:val="Bullet1"/>
              <w:numPr>
                <w:ilvl w:val="0"/>
                <w:numId w:val="0"/>
              </w:numPr>
              <w:spacing w:line="240" w:lineRule="auto"/>
              <w:rPr>
                <w:b/>
                <w:bCs/>
                <w:color w:val="00558C"/>
              </w:rPr>
            </w:pPr>
            <w:r>
              <w:rPr>
                <w:b/>
                <w:bCs/>
                <w:color w:val="00558C"/>
              </w:rPr>
              <w:t>Requirement Text</w:t>
            </w:r>
          </w:p>
        </w:tc>
        <w:tc>
          <w:tcPr>
            <w:tcW w:w="7336" w:type="dxa"/>
          </w:tcPr>
          <w:p w14:paraId="51F7F0D4" w14:textId="44FAC8AD" w:rsidR="004A2C2A" w:rsidRDefault="004A2C2A" w:rsidP="004A2C2A">
            <w:pPr>
              <w:pStyle w:val="Bullet1"/>
              <w:numPr>
                <w:ilvl w:val="0"/>
                <w:numId w:val="0"/>
              </w:numPr>
              <w:spacing w:line="240" w:lineRule="auto"/>
            </w:pPr>
            <w:r w:rsidRPr="0032563A">
              <w:t>The actual SLA of the service must be defined by instance owner. The service should be highly available</w:t>
            </w:r>
            <w:r>
              <w:t xml:space="preserve"> and be considered a critical component of the VTS system</w:t>
            </w:r>
            <w:r w:rsidRPr="0032563A">
              <w:t>.</w:t>
            </w:r>
          </w:p>
        </w:tc>
      </w:tr>
      <w:tr w:rsidR="001E1E9C" w14:paraId="6F638326" w14:textId="77777777" w:rsidTr="00156D4A">
        <w:tc>
          <w:tcPr>
            <w:tcW w:w="2405" w:type="dxa"/>
            <w:vAlign w:val="center"/>
          </w:tcPr>
          <w:p w14:paraId="11FD35DF" w14:textId="77777777" w:rsidR="001E1E9C" w:rsidRPr="00D03B07" w:rsidRDefault="001E1E9C"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3A0866FB" w14:textId="07190201" w:rsidR="001E1E9C" w:rsidRDefault="00DF1601" w:rsidP="00156D4A">
            <w:pPr>
              <w:pStyle w:val="Bullet1"/>
              <w:numPr>
                <w:ilvl w:val="0"/>
                <w:numId w:val="0"/>
              </w:numPr>
              <w:spacing w:line="240" w:lineRule="auto"/>
            </w:pPr>
            <w:r w:rsidRPr="00DF1601">
              <w:t xml:space="preserve">In IALA G1111 Section 3.1 </w:t>
            </w:r>
            <w:r w:rsidR="00E2158B">
              <w:fldChar w:fldCharType="begin"/>
            </w:r>
            <w:r w:rsidR="00E2158B">
              <w:instrText xml:space="preserve"> REF _Ref196501347 \r \h </w:instrText>
            </w:r>
            <w:r w:rsidR="00E2158B">
              <w:fldChar w:fldCharType="separate"/>
            </w:r>
            <w:r w:rsidR="00E2158B">
              <w:t>[8]</w:t>
            </w:r>
            <w:r w:rsidR="00E2158B">
              <w:fldChar w:fldCharType="end"/>
            </w:r>
            <w:r w:rsidRPr="00DF1601">
              <w:t xml:space="preserve"> the availability requirements for VTS systems are defined. As the service is required for successful digital exchange of </w:t>
            </w:r>
            <w:r w:rsidR="009952B2">
              <w:t>VTS information</w:t>
            </w:r>
            <w:r w:rsidRPr="00DF1601">
              <w:t xml:space="preserve"> and such exchange may occur at any time of the day the service should be available whenever VTS system is available.</w:t>
            </w:r>
          </w:p>
        </w:tc>
      </w:tr>
      <w:tr w:rsidR="001E1E9C" w14:paraId="5C8C8F84" w14:textId="77777777" w:rsidTr="00156D4A">
        <w:tc>
          <w:tcPr>
            <w:tcW w:w="2405" w:type="dxa"/>
            <w:vAlign w:val="center"/>
          </w:tcPr>
          <w:p w14:paraId="57AB2C15" w14:textId="77777777" w:rsidR="001E1E9C" w:rsidRDefault="001E1E9C"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5CC71564" w14:textId="77777777" w:rsidR="001E1E9C" w:rsidRDefault="001E1E9C" w:rsidP="00156D4A">
            <w:pPr>
              <w:pStyle w:val="Bullet1"/>
              <w:numPr>
                <w:ilvl w:val="0"/>
                <w:numId w:val="0"/>
              </w:numPr>
              <w:spacing w:line="240" w:lineRule="auto"/>
            </w:pPr>
          </w:p>
        </w:tc>
      </w:tr>
    </w:tbl>
    <w:p w14:paraId="7E390294" w14:textId="77777777" w:rsidR="001E1E9C" w:rsidRDefault="001E1E9C" w:rsidP="001E1E9C">
      <w:pPr>
        <w:pStyle w:val="BodyText"/>
        <w:rPr>
          <w:lang w:val="en-US"/>
        </w:rPr>
      </w:pPr>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DF1601" w14:paraId="541AD1B1" w14:textId="77777777" w:rsidTr="00156D4A">
        <w:tc>
          <w:tcPr>
            <w:tcW w:w="2405" w:type="dxa"/>
            <w:vAlign w:val="center"/>
          </w:tcPr>
          <w:p w14:paraId="30FC7F10" w14:textId="77777777" w:rsidR="00DF1601" w:rsidRPr="00D03B07" w:rsidRDefault="00DF1601" w:rsidP="00156D4A">
            <w:pPr>
              <w:pStyle w:val="Bullet1"/>
              <w:numPr>
                <w:ilvl w:val="0"/>
                <w:numId w:val="0"/>
              </w:numPr>
              <w:spacing w:line="240" w:lineRule="auto"/>
              <w:rPr>
                <w:b/>
                <w:bCs/>
                <w:color w:val="00558C"/>
              </w:rPr>
            </w:pPr>
            <w:r>
              <w:rPr>
                <w:b/>
                <w:bCs/>
                <w:color w:val="00558C"/>
              </w:rPr>
              <w:t>Requirement ID</w:t>
            </w:r>
          </w:p>
        </w:tc>
        <w:tc>
          <w:tcPr>
            <w:tcW w:w="7336" w:type="dxa"/>
            <w:vAlign w:val="center"/>
          </w:tcPr>
          <w:p w14:paraId="61A36306" w14:textId="08C779E4" w:rsidR="00DF1601" w:rsidRDefault="00DF1601" w:rsidP="00156D4A">
            <w:pPr>
              <w:pStyle w:val="Bullet1"/>
              <w:numPr>
                <w:ilvl w:val="0"/>
                <w:numId w:val="0"/>
              </w:numPr>
              <w:spacing w:line="240" w:lineRule="auto"/>
            </w:pPr>
            <w:r w:rsidRPr="00804A74">
              <w:t>TCSNF00</w:t>
            </w:r>
            <w:r>
              <w:t>3</w:t>
            </w:r>
          </w:p>
        </w:tc>
      </w:tr>
      <w:tr w:rsidR="00DF1601" w14:paraId="04ED3EE3" w14:textId="77777777" w:rsidTr="00156D4A">
        <w:tc>
          <w:tcPr>
            <w:tcW w:w="2405" w:type="dxa"/>
            <w:vAlign w:val="center"/>
          </w:tcPr>
          <w:p w14:paraId="23EB5E73" w14:textId="77777777" w:rsidR="00DF1601" w:rsidRPr="00D03B07" w:rsidRDefault="00DF1601"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179331E1" w14:textId="6D907BCF" w:rsidR="00DF1601" w:rsidRDefault="00127B8E" w:rsidP="00156D4A">
            <w:pPr>
              <w:pStyle w:val="Bullet1"/>
              <w:numPr>
                <w:ilvl w:val="0"/>
                <w:numId w:val="0"/>
              </w:numPr>
              <w:spacing w:line="240" w:lineRule="auto"/>
            </w:pPr>
            <w:r w:rsidRPr="00127B8E">
              <w:rPr>
                <w:color w:val="000000" w:themeColor="text1"/>
              </w:rPr>
              <w:t>Performance – timeliness</w:t>
            </w:r>
          </w:p>
        </w:tc>
      </w:tr>
      <w:tr w:rsidR="00DF1601" w14:paraId="51972EB8" w14:textId="77777777" w:rsidTr="00156D4A">
        <w:tc>
          <w:tcPr>
            <w:tcW w:w="2405" w:type="dxa"/>
            <w:vAlign w:val="center"/>
          </w:tcPr>
          <w:p w14:paraId="1C923C25" w14:textId="77777777" w:rsidR="00DF1601" w:rsidRPr="00D03B07" w:rsidRDefault="00DF1601" w:rsidP="00156D4A">
            <w:pPr>
              <w:pStyle w:val="Bullet1"/>
              <w:numPr>
                <w:ilvl w:val="0"/>
                <w:numId w:val="0"/>
              </w:numPr>
              <w:spacing w:line="240" w:lineRule="auto"/>
              <w:rPr>
                <w:b/>
                <w:bCs/>
                <w:color w:val="00558C"/>
              </w:rPr>
            </w:pPr>
            <w:r>
              <w:rPr>
                <w:b/>
                <w:bCs/>
                <w:color w:val="00558C"/>
              </w:rPr>
              <w:t>Requirement Text</w:t>
            </w:r>
          </w:p>
        </w:tc>
        <w:tc>
          <w:tcPr>
            <w:tcW w:w="7336" w:type="dxa"/>
          </w:tcPr>
          <w:p w14:paraId="311A1B54" w14:textId="5B36D186" w:rsidR="00DF1601" w:rsidRDefault="00CF2F92" w:rsidP="00156D4A">
            <w:pPr>
              <w:pStyle w:val="Bullet1"/>
              <w:numPr>
                <w:ilvl w:val="0"/>
                <w:numId w:val="0"/>
              </w:numPr>
              <w:spacing w:line="240" w:lineRule="auto"/>
            </w:pPr>
            <w:r w:rsidRPr="00D63E7F">
              <w:t>The service must provide a technical response to an incoming request instantly. This response is by necessity a technical delivery acknowledgement and not a business process response. This applies both to requests coming from vessels and VTS System. The technical designs must describe how this is managed.</w:t>
            </w:r>
          </w:p>
        </w:tc>
      </w:tr>
      <w:tr w:rsidR="00DF1601" w14:paraId="3774035D" w14:textId="77777777" w:rsidTr="00156D4A">
        <w:tc>
          <w:tcPr>
            <w:tcW w:w="2405" w:type="dxa"/>
            <w:vAlign w:val="center"/>
          </w:tcPr>
          <w:p w14:paraId="2FE83471" w14:textId="77777777" w:rsidR="00DF1601" w:rsidRPr="00D03B07" w:rsidRDefault="00DF1601"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7A30A698" w14:textId="4DC3C9F2" w:rsidR="00DF1601" w:rsidRDefault="002B2522" w:rsidP="00156D4A">
            <w:pPr>
              <w:pStyle w:val="Bullet1"/>
              <w:numPr>
                <w:ilvl w:val="0"/>
                <w:numId w:val="0"/>
              </w:numPr>
              <w:spacing w:line="240" w:lineRule="auto"/>
            </w:pPr>
            <w:r w:rsidRPr="002B2522">
              <w:t>Especially from a vessel’s point of view it is important to get an acknowledgement that the service has received a request so that the vessel’s system does not need to try resending the request.</w:t>
            </w:r>
          </w:p>
        </w:tc>
      </w:tr>
      <w:tr w:rsidR="00DF1601" w14:paraId="15E759C7" w14:textId="77777777" w:rsidTr="00156D4A">
        <w:tc>
          <w:tcPr>
            <w:tcW w:w="2405" w:type="dxa"/>
            <w:vAlign w:val="center"/>
          </w:tcPr>
          <w:p w14:paraId="78B1E138" w14:textId="77777777" w:rsidR="00DF1601" w:rsidRDefault="00DF1601"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5B1A2AC3" w14:textId="77777777" w:rsidR="00DF1601" w:rsidRDefault="00DF1601" w:rsidP="00156D4A">
            <w:pPr>
              <w:pStyle w:val="Bullet1"/>
              <w:numPr>
                <w:ilvl w:val="0"/>
                <w:numId w:val="0"/>
              </w:numPr>
              <w:spacing w:line="240" w:lineRule="auto"/>
            </w:pPr>
          </w:p>
        </w:tc>
      </w:tr>
    </w:tbl>
    <w:p w14:paraId="6CEA1117" w14:textId="77777777" w:rsidR="00DF1601" w:rsidRDefault="00DF1601" w:rsidP="001E1E9C">
      <w:pPr>
        <w:pStyle w:val="BodyText"/>
        <w:rPr>
          <w:lang w:val="en-US"/>
        </w:rPr>
      </w:pPr>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2B2522" w14:paraId="0C4D1374" w14:textId="77777777" w:rsidTr="00156D4A">
        <w:tc>
          <w:tcPr>
            <w:tcW w:w="2405" w:type="dxa"/>
            <w:vAlign w:val="center"/>
          </w:tcPr>
          <w:p w14:paraId="1DD74FF0" w14:textId="77777777" w:rsidR="002B2522" w:rsidRPr="00D03B07" w:rsidRDefault="002B2522" w:rsidP="00156D4A">
            <w:pPr>
              <w:pStyle w:val="Bullet1"/>
              <w:numPr>
                <w:ilvl w:val="0"/>
                <w:numId w:val="0"/>
              </w:numPr>
              <w:spacing w:line="240" w:lineRule="auto"/>
              <w:rPr>
                <w:b/>
                <w:bCs/>
                <w:color w:val="00558C"/>
              </w:rPr>
            </w:pPr>
            <w:r>
              <w:rPr>
                <w:b/>
                <w:bCs/>
                <w:color w:val="00558C"/>
              </w:rPr>
              <w:lastRenderedPageBreak/>
              <w:t>Requirement ID</w:t>
            </w:r>
          </w:p>
        </w:tc>
        <w:tc>
          <w:tcPr>
            <w:tcW w:w="7336" w:type="dxa"/>
            <w:vAlign w:val="center"/>
          </w:tcPr>
          <w:p w14:paraId="682270C5" w14:textId="083D02C6" w:rsidR="002B2522" w:rsidRDefault="002B2522" w:rsidP="00156D4A">
            <w:pPr>
              <w:pStyle w:val="Bullet1"/>
              <w:numPr>
                <w:ilvl w:val="0"/>
                <w:numId w:val="0"/>
              </w:numPr>
              <w:spacing w:line="240" w:lineRule="auto"/>
            </w:pPr>
            <w:r w:rsidRPr="00804A74">
              <w:t>TCSNF00</w:t>
            </w:r>
            <w:r w:rsidR="000F2D86">
              <w:t>4</w:t>
            </w:r>
          </w:p>
        </w:tc>
      </w:tr>
      <w:tr w:rsidR="002B2522" w14:paraId="0C88B396" w14:textId="77777777" w:rsidTr="00156D4A">
        <w:tc>
          <w:tcPr>
            <w:tcW w:w="2405" w:type="dxa"/>
            <w:vAlign w:val="center"/>
          </w:tcPr>
          <w:p w14:paraId="03F01379" w14:textId="77777777" w:rsidR="002B2522" w:rsidRPr="00D03B07" w:rsidRDefault="002B2522" w:rsidP="00156D4A">
            <w:pPr>
              <w:pStyle w:val="Bullet1"/>
              <w:numPr>
                <w:ilvl w:val="0"/>
                <w:numId w:val="0"/>
              </w:numPr>
              <w:spacing w:line="240" w:lineRule="auto"/>
              <w:rPr>
                <w:b/>
                <w:bCs/>
                <w:color w:val="00558C"/>
              </w:rPr>
            </w:pPr>
            <w:r>
              <w:rPr>
                <w:b/>
                <w:bCs/>
                <w:color w:val="00558C"/>
              </w:rPr>
              <w:t>Requirement Name</w:t>
            </w:r>
          </w:p>
        </w:tc>
        <w:tc>
          <w:tcPr>
            <w:tcW w:w="7336" w:type="dxa"/>
            <w:vAlign w:val="center"/>
          </w:tcPr>
          <w:p w14:paraId="2C27C3A1" w14:textId="3B03F4BF" w:rsidR="002B2522" w:rsidRDefault="00EB3AA9" w:rsidP="00156D4A">
            <w:pPr>
              <w:pStyle w:val="Bullet1"/>
              <w:numPr>
                <w:ilvl w:val="0"/>
                <w:numId w:val="0"/>
              </w:numPr>
              <w:spacing w:line="240" w:lineRule="auto"/>
            </w:pPr>
            <w:r w:rsidRPr="00EB3AA9">
              <w:rPr>
                <w:color w:val="000000" w:themeColor="text1"/>
              </w:rPr>
              <w:t>Uniqueness</w:t>
            </w:r>
          </w:p>
        </w:tc>
      </w:tr>
      <w:tr w:rsidR="002B2522" w14:paraId="534691BE" w14:textId="77777777" w:rsidTr="00156D4A">
        <w:tc>
          <w:tcPr>
            <w:tcW w:w="2405" w:type="dxa"/>
            <w:vAlign w:val="center"/>
          </w:tcPr>
          <w:p w14:paraId="735E2887" w14:textId="77777777" w:rsidR="002B2522" w:rsidRPr="00D03B07" w:rsidRDefault="002B2522" w:rsidP="00156D4A">
            <w:pPr>
              <w:pStyle w:val="Bullet1"/>
              <w:numPr>
                <w:ilvl w:val="0"/>
                <w:numId w:val="0"/>
              </w:numPr>
              <w:spacing w:line="240" w:lineRule="auto"/>
              <w:rPr>
                <w:b/>
                <w:bCs/>
                <w:color w:val="00558C"/>
              </w:rPr>
            </w:pPr>
            <w:r>
              <w:rPr>
                <w:b/>
                <w:bCs/>
                <w:color w:val="00558C"/>
              </w:rPr>
              <w:t>Requirement Text</w:t>
            </w:r>
          </w:p>
        </w:tc>
        <w:tc>
          <w:tcPr>
            <w:tcW w:w="7336" w:type="dxa"/>
          </w:tcPr>
          <w:p w14:paraId="7E45B53B" w14:textId="53EFD35E" w:rsidR="002B2522" w:rsidRDefault="00947DD7" w:rsidP="00156D4A">
            <w:pPr>
              <w:pStyle w:val="Bullet1"/>
              <w:numPr>
                <w:ilvl w:val="0"/>
                <w:numId w:val="0"/>
              </w:numPr>
              <w:spacing w:line="240" w:lineRule="auto"/>
            </w:pPr>
            <w:r>
              <w:t>TODO</w:t>
            </w:r>
          </w:p>
        </w:tc>
      </w:tr>
      <w:tr w:rsidR="002B2522" w14:paraId="4F002605" w14:textId="77777777" w:rsidTr="00156D4A">
        <w:tc>
          <w:tcPr>
            <w:tcW w:w="2405" w:type="dxa"/>
            <w:vAlign w:val="center"/>
          </w:tcPr>
          <w:p w14:paraId="555202DC" w14:textId="77777777" w:rsidR="002B2522" w:rsidRPr="00D03B07" w:rsidRDefault="002B2522" w:rsidP="00156D4A">
            <w:pPr>
              <w:pStyle w:val="Bullet1"/>
              <w:numPr>
                <w:ilvl w:val="0"/>
                <w:numId w:val="0"/>
              </w:numPr>
              <w:spacing w:line="240" w:lineRule="auto"/>
              <w:rPr>
                <w:b/>
                <w:bCs/>
                <w:color w:val="00558C"/>
              </w:rPr>
            </w:pPr>
            <w:r>
              <w:rPr>
                <w:b/>
                <w:bCs/>
                <w:color w:val="00558C"/>
              </w:rPr>
              <w:t>Rationale</w:t>
            </w:r>
          </w:p>
        </w:tc>
        <w:tc>
          <w:tcPr>
            <w:tcW w:w="7336" w:type="dxa"/>
            <w:vAlign w:val="center"/>
          </w:tcPr>
          <w:p w14:paraId="46448DC9" w14:textId="0577121D" w:rsidR="002B2522" w:rsidRDefault="00947DD7" w:rsidP="00156D4A">
            <w:pPr>
              <w:pStyle w:val="Bullet1"/>
              <w:numPr>
                <w:ilvl w:val="0"/>
                <w:numId w:val="0"/>
              </w:numPr>
              <w:spacing w:line="240" w:lineRule="auto"/>
            </w:pPr>
            <w:r>
              <w:t>TODO</w:t>
            </w:r>
          </w:p>
        </w:tc>
      </w:tr>
      <w:tr w:rsidR="002B2522" w14:paraId="675C94DC" w14:textId="77777777" w:rsidTr="00156D4A">
        <w:tc>
          <w:tcPr>
            <w:tcW w:w="2405" w:type="dxa"/>
            <w:vAlign w:val="center"/>
          </w:tcPr>
          <w:p w14:paraId="53BF6B07" w14:textId="77777777" w:rsidR="002B2522" w:rsidRDefault="002B2522" w:rsidP="00156D4A">
            <w:pPr>
              <w:pStyle w:val="Bullet1"/>
              <w:numPr>
                <w:ilvl w:val="0"/>
                <w:numId w:val="0"/>
              </w:numPr>
              <w:spacing w:line="240" w:lineRule="auto"/>
              <w:rPr>
                <w:b/>
                <w:bCs/>
                <w:color w:val="00558C"/>
              </w:rPr>
            </w:pPr>
            <w:r>
              <w:rPr>
                <w:b/>
                <w:bCs/>
                <w:color w:val="00558C"/>
              </w:rPr>
              <w:t>Author</w:t>
            </w:r>
          </w:p>
        </w:tc>
        <w:tc>
          <w:tcPr>
            <w:tcW w:w="7336" w:type="dxa"/>
            <w:vAlign w:val="center"/>
          </w:tcPr>
          <w:p w14:paraId="7179C3E1" w14:textId="77777777" w:rsidR="002B2522" w:rsidRDefault="002B2522" w:rsidP="00156D4A">
            <w:pPr>
              <w:pStyle w:val="Bullet1"/>
              <w:numPr>
                <w:ilvl w:val="0"/>
                <w:numId w:val="0"/>
              </w:numPr>
              <w:spacing w:line="240" w:lineRule="auto"/>
            </w:pPr>
          </w:p>
        </w:tc>
      </w:tr>
    </w:tbl>
    <w:p w14:paraId="5EAF849D" w14:textId="77777777" w:rsidR="002B2522" w:rsidRDefault="002B2522" w:rsidP="001E1E9C">
      <w:pPr>
        <w:pStyle w:val="BodyText"/>
        <w:rPr>
          <w:lang w:val="en-US"/>
        </w:rPr>
      </w:pPr>
    </w:p>
    <w:p w14:paraId="342B7FDB" w14:textId="6EA01F24" w:rsidR="002B122C" w:rsidRDefault="00F8464C" w:rsidP="00F8464C">
      <w:pPr>
        <w:pStyle w:val="Heading2"/>
        <w:rPr>
          <w:lang w:val="en-US"/>
        </w:rPr>
      </w:pPr>
      <w:bookmarkStart w:id="42" w:name="_Toc206777091"/>
      <w:commentRangeStart w:id="43"/>
      <w:r>
        <w:rPr>
          <w:lang w:val="en-US"/>
        </w:rPr>
        <w:t>Other constraints</w:t>
      </w:r>
      <w:commentRangeEnd w:id="43"/>
      <w:r w:rsidR="00947DD7">
        <w:rPr>
          <w:rStyle w:val="CommentReference"/>
          <w:b w:val="0"/>
          <w:smallCaps w:val="0"/>
          <w:color w:val="auto"/>
        </w:rPr>
        <w:commentReference w:id="43"/>
      </w:r>
      <w:bookmarkEnd w:id="42"/>
    </w:p>
    <w:p w14:paraId="571179F7" w14:textId="77777777" w:rsidR="0006030E" w:rsidRPr="0006030E" w:rsidRDefault="0006030E" w:rsidP="0006030E">
      <w:pPr>
        <w:pStyle w:val="Heading2separationline"/>
        <w:rPr>
          <w:lang w:val="en-US"/>
        </w:rPr>
      </w:pPr>
    </w:p>
    <w:p w14:paraId="42B34322" w14:textId="2F71CF19" w:rsidR="00F8464C" w:rsidRDefault="00F8464C" w:rsidP="00F8464C">
      <w:pPr>
        <w:pStyle w:val="Heading3"/>
        <w:rPr>
          <w:lang w:val="en-US"/>
        </w:rPr>
      </w:pPr>
      <w:bookmarkStart w:id="44" w:name="_Toc206777092"/>
      <w:r>
        <w:rPr>
          <w:lang w:val="en-US"/>
        </w:rPr>
        <w:t>Relevant Industrial Standards</w:t>
      </w:r>
      <w:bookmarkEnd w:id="44"/>
    </w:p>
    <w:p w14:paraId="0896EDC5" w14:textId="350511A7" w:rsidR="00F8464C" w:rsidRDefault="0021053D" w:rsidP="00F84771">
      <w:pPr>
        <w:pStyle w:val="ListParagraph"/>
        <w:numPr>
          <w:ilvl w:val="0"/>
          <w:numId w:val="28"/>
        </w:numPr>
        <w:ind w:left="709" w:hanging="709"/>
      </w:pPr>
      <w:r w:rsidRPr="0021053D">
        <w:t>IALA Guideline G1128</w:t>
      </w:r>
      <w:r>
        <w:t xml:space="preserve"> 1.6 </w:t>
      </w:r>
      <w:r w:rsidR="00FF3ABC" w:rsidRPr="00FF3ABC">
        <w:t>The Specification of E-navigation Technical Services</w:t>
      </w:r>
    </w:p>
    <w:p w14:paraId="44BEAB5D" w14:textId="6184FC91" w:rsidR="00FF3ABC" w:rsidRDefault="00EB52DA" w:rsidP="009A57A7">
      <w:pPr>
        <w:pStyle w:val="ListParagraph"/>
        <w:ind w:left="709" w:hanging="709"/>
      </w:pPr>
      <w:r w:rsidRPr="00EB52DA">
        <w:t>IALA Guideline G1143</w:t>
      </w:r>
      <w:r>
        <w:t xml:space="preserve"> 3.1</w:t>
      </w:r>
      <w:r w:rsidR="00067831">
        <w:t xml:space="preserve"> </w:t>
      </w:r>
      <w:r w:rsidR="00067831" w:rsidRPr="00067831">
        <w:t>Unique identifiers for maritime resources (MRN)</w:t>
      </w:r>
    </w:p>
    <w:p w14:paraId="58AE2701" w14:textId="49084FDD" w:rsidR="00067831" w:rsidRDefault="007D0A43" w:rsidP="009A57A7">
      <w:pPr>
        <w:pStyle w:val="ListParagraph"/>
        <w:ind w:left="709" w:hanging="709"/>
      </w:pPr>
      <w:r w:rsidRPr="007D0A43">
        <w:t>IHO Standard S-100</w:t>
      </w:r>
      <w:r>
        <w:t xml:space="preserve"> </w:t>
      </w:r>
      <w:r w:rsidR="00197D8B" w:rsidRPr="00197D8B">
        <w:t>5.2.0</w:t>
      </w:r>
      <w:r w:rsidR="00197D8B">
        <w:t xml:space="preserve"> </w:t>
      </w:r>
      <w:r w:rsidR="004B6899" w:rsidRPr="004B6899">
        <w:t xml:space="preserve">IHO Universal Hydrographic Data Model </w:t>
      </w:r>
      <w:hyperlink r:id="rId27" w:history="1">
        <w:r w:rsidR="004B6899" w:rsidRPr="000A00D7">
          <w:rPr>
            <w:rStyle w:val="Hyperlink"/>
          </w:rPr>
          <w:t>https://iho.int/uploads/user/pubs/standards/s-100/S-100_5.2.0_Final_Clean.pdf</w:t>
        </w:r>
      </w:hyperlink>
    </w:p>
    <w:p w14:paraId="5600EC53" w14:textId="5F1C27D3" w:rsidR="004B6899" w:rsidRDefault="000E661D" w:rsidP="009A57A7">
      <w:pPr>
        <w:pStyle w:val="ListParagraph"/>
        <w:ind w:left="709" w:hanging="709"/>
      </w:pPr>
      <w:r w:rsidRPr="000E661D">
        <w:t>IALA Guideline G1183</w:t>
      </w:r>
      <w:r w:rsidR="0034518D">
        <w:t xml:space="preserve"> 1.1</w:t>
      </w:r>
      <w:r w:rsidR="00EE4D80">
        <w:t xml:space="preserve"> </w:t>
      </w:r>
      <w:r w:rsidR="00EE4D80" w:rsidRPr="00EE4D80">
        <w:t>Provision of MCP Identities</w:t>
      </w:r>
    </w:p>
    <w:p w14:paraId="504C6652" w14:textId="20D27CE7" w:rsidR="00EE4D80" w:rsidRDefault="00AB08D2" w:rsidP="009A57A7">
      <w:pPr>
        <w:pStyle w:val="ListParagraph"/>
        <w:ind w:left="709" w:hanging="709"/>
      </w:pPr>
      <w:r w:rsidRPr="00AB08D2">
        <w:t>IEC 63173-2</w:t>
      </w:r>
      <w:r>
        <w:t xml:space="preserve"> </w:t>
      </w:r>
      <w:r w:rsidR="0081755A" w:rsidRPr="0081755A">
        <w:t>Committee Draft 80/1149/CD</w:t>
      </w:r>
      <w:r w:rsidR="0081755A">
        <w:t xml:space="preserve"> </w:t>
      </w:r>
      <w:r w:rsidR="00C513D7" w:rsidRPr="00C513D7">
        <w:t>Secure communication between ship and shore (SECOM)</w:t>
      </w:r>
    </w:p>
    <w:p w14:paraId="6E890D65" w14:textId="674EA0A8" w:rsidR="00C513D7" w:rsidRDefault="00F34B06" w:rsidP="009A57A7">
      <w:pPr>
        <w:pStyle w:val="ListParagraph"/>
        <w:ind w:left="709" w:hanging="709"/>
      </w:pPr>
      <w:r w:rsidRPr="00F34B06">
        <w:t>IEC 63173-1</w:t>
      </w:r>
      <w:r>
        <w:t xml:space="preserve"> </w:t>
      </w:r>
      <w:r w:rsidR="00B72B39" w:rsidRPr="00B72B39">
        <w:t>Committee Draft 80/1148/CD</w:t>
      </w:r>
      <w:r w:rsidR="00B72B39">
        <w:t xml:space="preserve"> </w:t>
      </w:r>
      <w:r w:rsidR="00E8730C" w:rsidRPr="00E8730C">
        <w:t>S-421 Route Plan based on S-100</w:t>
      </w:r>
    </w:p>
    <w:p w14:paraId="7A1040F5" w14:textId="6CA3C271" w:rsidR="00E8730C" w:rsidRDefault="005749F5" w:rsidP="009A57A7">
      <w:pPr>
        <w:pStyle w:val="ListParagraph"/>
        <w:ind w:left="709" w:hanging="709"/>
      </w:pPr>
      <w:r w:rsidRPr="005749F5">
        <w:t>IACS UR E26</w:t>
      </w:r>
      <w:r>
        <w:t xml:space="preserve">/27 Rev1 </w:t>
      </w:r>
      <w:r w:rsidR="0013778A" w:rsidRPr="0013778A">
        <w:t xml:space="preserve">International Association of Classification Societies </w:t>
      </w:r>
      <w:hyperlink r:id="rId28" w:history="1">
        <w:r w:rsidR="0013778A" w:rsidRPr="000A00D7">
          <w:rPr>
            <w:rStyle w:val="Hyperlink"/>
          </w:rPr>
          <w:t>https://iacs.org.uk/resolutions/unified-requirements/ur-e</w:t>
        </w:r>
      </w:hyperlink>
    </w:p>
    <w:p w14:paraId="18CB770B" w14:textId="09FA6E01" w:rsidR="0013778A" w:rsidRDefault="00F52F93" w:rsidP="009A57A7">
      <w:pPr>
        <w:pStyle w:val="ListParagraph"/>
        <w:ind w:left="709" w:hanging="709"/>
      </w:pPr>
      <w:r w:rsidRPr="00F52F93">
        <w:t>IALA Guideline G1111</w:t>
      </w:r>
      <w:r>
        <w:t xml:space="preserve"> 2.0</w:t>
      </w:r>
      <w:r w:rsidR="009A57A7">
        <w:t xml:space="preserve"> </w:t>
      </w:r>
      <w:r w:rsidR="009A57A7" w:rsidRPr="009A57A7">
        <w:t>Establishing Functional Performance Requirements</w:t>
      </w:r>
    </w:p>
    <w:p w14:paraId="5256ABE7" w14:textId="0665C353" w:rsidR="00D96B0C" w:rsidRDefault="00D96B0C" w:rsidP="00D96B0C">
      <w:pPr>
        <w:pStyle w:val="Heading3"/>
        <w:rPr>
          <w:lang w:val="en-US"/>
        </w:rPr>
      </w:pPr>
      <w:bookmarkStart w:id="45" w:name="_Toc206777093"/>
      <w:r>
        <w:rPr>
          <w:lang w:val="en-US"/>
        </w:rPr>
        <w:lastRenderedPageBreak/>
        <w:t>Operational nodes</w:t>
      </w:r>
      <w:bookmarkEnd w:id="45"/>
    </w:p>
    <w:p w14:paraId="00FC795C" w14:textId="68BEC650" w:rsidR="00343BA9" w:rsidRPr="00343BA9" w:rsidRDefault="00C66DA9" w:rsidP="00C66DA9">
      <w:pPr>
        <w:pStyle w:val="Caption"/>
        <w:keepNext/>
        <w:keepLines/>
        <w:jc w:val="left"/>
      </w:pPr>
      <w:bookmarkStart w:id="46" w:name="_Toc206777120"/>
      <w:commentRangeStart w:id="47"/>
      <w:r>
        <w:t xml:space="preserve">Table </w:t>
      </w:r>
      <w:fldSimple w:instr=" SEQ Table \* ARABIC ">
        <w:r w:rsidR="007F5001">
          <w:rPr>
            <w:noProof/>
          </w:rPr>
          <w:t>1</w:t>
        </w:r>
      </w:fldSimple>
      <w:r>
        <w:t xml:space="preserve"> </w:t>
      </w:r>
      <w:r w:rsidR="00847A39">
        <w:t>Operational Nodes</w:t>
      </w:r>
      <w:commentRangeEnd w:id="47"/>
      <w:r w:rsidR="00947DD7">
        <w:rPr>
          <w:rStyle w:val="CommentReference"/>
          <w:i w:val="0"/>
          <w:color w:val="auto"/>
          <w:lang w:val="en-GB"/>
        </w:rPr>
        <w:commentReference w:id="47"/>
      </w:r>
      <w:bookmarkEnd w:id="46"/>
    </w:p>
    <w:tbl>
      <w:tblPr>
        <w:tblStyle w:val="TableGrid"/>
        <w:tblpPr w:leftFromText="180" w:rightFromText="180" w:vertAnchor="text" w:horzAnchor="margin" w:tblpY="-34"/>
        <w:tblW w:w="9741" w:type="dxa"/>
        <w:tblLook w:val="04A0" w:firstRow="1" w:lastRow="0" w:firstColumn="1" w:lastColumn="0" w:noHBand="0" w:noVBand="1"/>
      </w:tblPr>
      <w:tblGrid>
        <w:gridCol w:w="2405"/>
        <w:gridCol w:w="7336"/>
      </w:tblGrid>
      <w:tr w:rsidR="00F3715C" w14:paraId="07FB6C1F" w14:textId="77777777" w:rsidTr="00D032D2">
        <w:tc>
          <w:tcPr>
            <w:tcW w:w="2405" w:type="dxa"/>
            <w:vAlign w:val="center"/>
          </w:tcPr>
          <w:p w14:paraId="1306EFD7" w14:textId="495006D6" w:rsidR="00F3715C" w:rsidRPr="00D03B07" w:rsidRDefault="00F3715C" w:rsidP="00C66DA9">
            <w:pPr>
              <w:pStyle w:val="Bullet1"/>
              <w:keepNext/>
              <w:keepLines/>
              <w:numPr>
                <w:ilvl w:val="0"/>
                <w:numId w:val="0"/>
              </w:numPr>
              <w:spacing w:line="240" w:lineRule="auto"/>
              <w:rPr>
                <w:b/>
                <w:bCs/>
                <w:color w:val="00558C"/>
              </w:rPr>
            </w:pPr>
            <w:r>
              <w:rPr>
                <w:b/>
                <w:bCs/>
                <w:color w:val="00558C"/>
              </w:rPr>
              <w:t>Operational node</w:t>
            </w:r>
          </w:p>
        </w:tc>
        <w:tc>
          <w:tcPr>
            <w:tcW w:w="7336" w:type="dxa"/>
            <w:vAlign w:val="center"/>
          </w:tcPr>
          <w:p w14:paraId="0C2BD0F1" w14:textId="29DDDBC7" w:rsidR="00F3715C" w:rsidRDefault="00B1178A" w:rsidP="00C66DA9">
            <w:pPr>
              <w:pStyle w:val="Bullet1"/>
              <w:keepNext/>
              <w:keepLines/>
              <w:numPr>
                <w:ilvl w:val="0"/>
                <w:numId w:val="0"/>
              </w:numPr>
              <w:spacing w:line="240" w:lineRule="auto"/>
            </w:pPr>
            <w:r w:rsidRPr="00B1178A">
              <w:rPr>
                <w:b/>
                <w:bCs/>
                <w:color w:val="00558C"/>
              </w:rPr>
              <w:t>Remarks</w:t>
            </w:r>
          </w:p>
        </w:tc>
      </w:tr>
      <w:tr w:rsidR="008C6A1D" w14:paraId="16C6F6C0" w14:textId="77777777" w:rsidTr="00D032D2">
        <w:tc>
          <w:tcPr>
            <w:tcW w:w="2405" w:type="dxa"/>
            <w:shd w:val="clear" w:color="auto" w:fill="auto"/>
          </w:tcPr>
          <w:p w14:paraId="536F8813" w14:textId="704EDAAA" w:rsidR="008C6A1D" w:rsidRPr="00B1178A" w:rsidRDefault="008C6A1D" w:rsidP="008C6A1D">
            <w:pPr>
              <w:pStyle w:val="Bullet1"/>
              <w:numPr>
                <w:ilvl w:val="0"/>
                <w:numId w:val="0"/>
              </w:numPr>
              <w:spacing w:line="240" w:lineRule="auto"/>
            </w:pPr>
            <w:r>
              <w:t>Route plan or route</w:t>
            </w:r>
          </w:p>
        </w:tc>
        <w:tc>
          <w:tcPr>
            <w:tcW w:w="7336" w:type="dxa"/>
            <w:shd w:val="clear" w:color="auto" w:fill="auto"/>
          </w:tcPr>
          <w:p w14:paraId="78C41E2F" w14:textId="4471C5C0" w:rsidR="008C6A1D" w:rsidRDefault="008C6A1D" w:rsidP="008C6A1D">
            <w:pPr>
              <w:pStyle w:val="Bullet1"/>
              <w:numPr>
                <w:ilvl w:val="0"/>
                <w:numId w:val="0"/>
              </w:numPr>
              <w:spacing w:line="240" w:lineRule="auto"/>
            </w:pPr>
            <w:r>
              <w:rPr>
                <w:i/>
                <w:iCs/>
              </w:rPr>
              <w:t xml:space="preserve">Route plan </w:t>
            </w:r>
            <w:r>
              <w:t>is the common definition of what is being shared. For brevity, route is used as a synonym for route plan throughout this specification.</w:t>
            </w:r>
          </w:p>
        </w:tc>
      </w:tr>
      <w:tr w:rsidR="008C6A1D" w14:paraId="56D748CA" w14:textId="77777777" w:rsidTr="00D032D2">
        <w:tc>
          <w:tcPr>
            <w:tcW w:w="2405" w:type="dxa"/>
            <w:shd w:val="clear" w:color="auto" w:fill="auto"/>
          </w:tcPr>
          <w:p w14:paraId="69F4D906" w14:textId="1C279050" w:rsidR="008C6A1D" w:rsidRPr="00B1178A" w:rsidRDefault="008C6A1D" w:rsidP="008C6A1D">
            <w:pPr>
              <w:pStyle w:val="Bullet1"/>
              <w:numPr>
                <w:ilvl w:val="0"/>
                <w:numId w:val="0"/>
              </w:numPr>
              <w:spacing w:line="240" w:lineRule="auto"/>
            </w:pPr>
            <w:r w:rsidRPr="00203F99">
              <w:t>Vessel</w:t>
            </w:r>
          </w:p>
        </w:tc>
        <w:tc>
          <w:tcPr>
            <w:tcW w:w="7336" w:type="dxa"/>
            <w:shd w:val="clear" w:color="auto" w:fill="auto"/>
          </w:tcPr>
          <w:p w14:paraId="71369AA3" w14:textId="7913FB1D" w:rsidR="008C6A1D" w:rsidRDefault="008C6A1D" w:rsidP="00D032D2">
            <w:pPr>
              <w:pStyle w:val="BodyText"/>
              <w:widowControl w:val="0"/>
            </w:pPr>
            <w:r w:rsidRPr="00203F99">
              <w:rPr>
                <w:i/>
                <w:iCs/>
              </w:rPr>
              <w:t>Participating ship</w:t>
            </w:r>
            <w:r w:rsidRPr="00203F99">
              <w:t xml:space="preserve"> that is required to participate with vessel traffic services and is sailing </w:t>
            </w:r>
            <w:r>
              <w:t xml:space="preserve">or expected to sail </w:t>
            </w:r>
            <w:r w:rsidRPr="00203F99">
              <w:t>in a VTS area where there is coverage of technical service.</w:t>
            </w:r>
          </w:p>
        </w:tc>
      </w:tr>
      <w:tr w:rsidR="008C6A1D" w14:paraId="7E5E7D57" w14:textId="77777777" w:rsidTr="00D032D2">
        <w:tc>
          <w:tcPr>
            <w:tcW w:w="2405" w:type="dxa"/>
            <w:shd w:val="clear" w:color="auto" w:fill="auto"/>
          </w:tcPr>
          <w:p w14:paraId="1C1044AD" w14:textId="34D81DE9" w:rsidR="008C6A1D" w:rsidRPr="00B1178A" w:rsidRDefault="008C6A1D" w:rsidP="008C6A1D">
            <w:pPr>
              <w:pStyle w:val="Bullet1"/>
              <w:numPr>
                <w:ilvl w:val="0"/>
                <w:numId w:val="0"/>
              </w:numPr>
              <w:spacing w:line="240" w:lineRule="auto"/>
            </w:pPr>
            <w:r>
              <w:t>Mariner</w:t>
            </w:r>
          </w:p>
        </w:tc>
        <w:tc>
          <w:tcPr>
            <w:tcW w:w="7336" w:type="dxa"/>
            <w:shd w:val="clear" w:color="auto" w:fill="auto"/>
          </w:tcPr>
          <w:p w14:paraId="37276BC7" w14:textId="5D9842EA" w:rsidR="008C6A1D" w:rsidRDefault="008C6A1D" w:rsidP="008C6A1D">
            <w:pPr>
              <w:pStyle w:val="Bullet1"/>
              <w:numPr>
                <w:ilvl w:val="0"/>
                <w:numId w:val="0"/>
              </w:numPr>
              <w:spacing w:line="240" w:lineRule="auto"/>
            </w:pPr>
            <w:r>
              <w:t>In this document mariner means a person who is part of the bridge team that is responsible for the navigation of the vessel.</w:t>
            </w:r>
          </w:p>
        </w:tc>
      </w:tr>
      <w:tr w:rsidR="008C6A1D" w14:paraId="10EA9DB3" w14:textId="77777777" w:rsidTr="00D032D2">
        <w:tc>
          <w:tcPr>
            <w:tcW w:w="2405" w:type="dxa"/>
            <w:shd w:val="clear" w:color="auto" w:fill="auto"/>
          </w:tcPr>
          <w:p w14:paraId="09FB80D3" w14:textId="62004D1B" w:rsidR="008C6A1D" w:rsidRPr="00B1178A" w:rsidRDefault="008C6A1D" w:rsidP="008C6A1D">
            <w:pPr>
              <w:pStyle w:val="Bullet1"/>
              <w:numPr>
                <w:ilvl w:val="0"/>
                <w:numId w:val="0"/>
              </w:numPr>
              <w:spacing w:line="240" w:lineRule="auto"/>
            </w:pPr>
            <w:r>
              <w:t>VTS</w:t>
            </w:r>
          </w:p>
        </w:tc>
        <w:tc>
          <w:tcPr>
            <w:tcW w:w="7336" w:type="dxa"/>
            <w:shd w:val="clear" w:color="auto" w:fill="auto"/>
          </w:tcPr>
          <w:p w14:paraId="1089C8D7" w14:textId="354BF0C3" w:rsidR="008C6A1D" w:rsidRDefault="008C6A1D" w:rsidP="008C6A1D">
            <w:pPr>
              <w:pStyle w:val="Bullet1"/>
              <w:numPr>
                <w:ilvl w:val="0"/>
                <w:numId w:val="0"/>
              </w:numPr>
              <w:spacing w:line="240" w:lineRule="auto"/>
            </w:pPr>
            <w:r w:rsidRPr="00DB0E72">
              <w:rPr>
                <w:i/>
                <w:iCs/>
              </w:rPr>
              <w:t xml:space="preserve">Vessel traffic services (VTS) </w:t>
            </w:r>
            <w:proofErr w:type="gramStart"/>
            <w:r w:rsidRPr="00DB0E72">
              <w:t>means</w:t>
            </w:r>
            <w:proofErr w:type="gramEnd"/>
            <w:r w:rsidRPr="00DB0E72">
              <w:t xml:space="preserve"> services implemented by a Government with the capability to interact with vessel traffic and respond to developing situations within a VTS area to improve safety and efficiency of navigation,</w:t>
            </w:r>
            <w:r>
              <w:t xml:space="preserve"> </w:t>
            </w:r>
            <w:r w:rsidRPr="00DB0E72">
              <w:t>contribute to the safety of life at sea and support the protection of the environment.</w:t>
            </w:r>
          </w:p>
        </w:tc>
      </w:tr>
      <w:tr w:rsidR="008C6A1D" w14:paraId="25786223" w14:textId="77777777" w:rsidTr="00D032D2">
        <w:tc>
          <w:tcPr>
            <w:tcW w:w="2405" w:type="dxa"/>
            <w:shd w:val="clear" w:color="auto" w:fill="auto"/>
          </w:tcPr>
          <w:p w14:paraId="2566AF30" w14:textId="409B005E" w:rsidR="008C6A1D" w:rsidRPr="00B1178A" w:rsidRDefault="008C6A1D" w:rsidP="008C6A1D">
            <w:pPr>
              <w:pStyle w:val="Bullet1"/>
              <w:numPr>
                <w:ilvl w:val="0"/>
                <w:numId w:val="0"/>
              </w:numPr>
              <w:spacing w:line="240" w:lineRule="auto"/>
            </w:pPr>
            <w:r w:rsidRPr="00203F99">
              <w:t>VTS centre</w:t>
            </w:r>
          </w:p>
        </w:tc>
        <w:tc>
          <w:tcPr>
            <w:tcW w:w="7336" w:type="dxa"/>
            <w:shd w:val="clear" w:color="auto" w:fill="auto"/>
          </w:tcPr>
          <w:p w14:paraId="6F5B87DF" w14:textId="193BE310" w:rsidR="008C6A1D" w:rsidRDefault="008C6A1D" w:rsidP="008C6A1D">
            <w:pPr>
              <w:pStyle w:val="Bullet1"/>
              <w:numPr>
                <w:ilvl w:val="0"/>
                <w:numId w:val="0"/>
              </w:numPr>
              <w:spacing w:line="240" w:lineRule="auto"/>
            </w:pPr>
            <w:r w:rsidRPr="00203F99">
              <w:rPr>
                <w:i/>
                <w:iCs/>
              </w:rPr>
              <w:t>VTS centre</w:t>
            </w:r>
            <w:r w:rsidRPr="00203F99">
              <w:t xml:space="preserve"> responsible for a one or several </w:t>
            </w:r>
            <w:r w:rsidRPr="00203F99">
              <w:rPr>
                <w:i/>
                <w:iCs/>
              </w:rPr>
              <w:t>VTS Areas</w:t>
            </w:r>
            <w:r w:rsidRPr="00203F99">
              <w:t xml:space="preserve"> for which the </w:t>
            </w:r>
            <w:r w:rsidRPr="00203F99">
              <w:rPr>
                <w:i/>
                <w:iCs/>
              </w:rPr>
              <w:t>VTS provider</w:t>
            </w:r>
            <w:r w:rsidRPr="00203F99">
              <w:t xml:space="preserve"> is authorized to deliver vessel traffic services. A VTS centre is responsible for VTS </w:t>
            </w:r>
            <w:r w:rsidR="009952B2">
              <w:t>information</w:t>
            </w:r>
            <w:r w:rsidRPr="00203F99">
              <w:t xml:space="preserve"> service within its coverage area.</w:t>
            </w:r>
          </w:p>
        </w:tc>
      </w:tr>
      <w:tr w:rsidR="008C6A1D" w14:paraId="71344694" w14:textId="77777777" w:rsidTr="00D032D2">
        <w:tc>
          <w:tcPr>
            <w:tcW w:w="2405" w:type="dxa"/>
            <w:shd w:val="clear" w:color="auto" w:fill="auto"/>
          </w:tcPr>
          <w:p w14:paraId="43626EF3" w14:textId="1569DDC8" w:rsidR="008C6A1D" w:rsidRPr="00B1178A" w:rsidRDefault="008C6A1D" w:rsidP="008C6A1D">
            <w:pPr>
              <w:pStyle w:val="Bullet1"/>
              <w:numPr>
                <w:ilvl w:val="0"/>
                <w:numId w:val="0"/>
              </w:numPr>
              <w:spacing w:line="240" w:lineRule="auto"/>
            </w:pPr>
            <w:r>
              <w:t>VTS operator</w:t>
            </w:r>
          </w:p>
        </w:tc>
        <w:tc>
          <w:tcPr>
            <w:tcW w:w="7336" w:type="dxa"/>
            <w:shd w:val="clear" w:color="auto" w:fill="auto"/>
          </w:tcPr>
          <w:p w14:paraId="324737CB" w14:textId="2F0234DF" w:rsidR="008C6A1D" w:rsidRDefault="008C6A1D" w:rsidP="008C6A1D">
            <w:pPr>
              <w:pStyle w:val="Bullet1"/>
              <w:numPr>
                <w:ilvl w:val="0"/>
                <w:numId w:val="0"/>
              </w:numPr>
              <w:spacing w:line="240" w:lineRule="auto"/>
            </w:pPr>
            <w:r>
              <w:rPr>
                <w:i/>
                <w:iCs/>
              </w:rPr>
              <w:t xml:space="preserve">The personnel of the VTS centre, </w:t>
            </w:r>
            <w:r w:rsidRPr="00DB0E72">
              <w:t>means persons performing tasks associated with vessel traffic services, trained in vessel traffic services operations and appropriately qualified.</w:t>
            </w:r>
          </w:p>
        </w:tc>
      </w:tr>
      <w:tr w:rsidR="008C6A1D" w14:paraId="46FD03A1" w14:textId="77777777" w:rsidTr="00D032D2">
        <w:tc>
          <w:tcPr>
            <w:tcW w:w="2405" w:type="dxa"/>
            <w:shd w:val="clear" w:color="auto" w:fill="auto"/>
          </w:tcPr>
          <w:p w14:paraId="4FB36224" w14:textId="196E0E03" w:rsidR="008C6A1D" w:rsidRPr="00B1178A" w:rsidRDefault="008C6A1D" w:rsidP="008C6A1D">
            <w:pPr>
              <w:pStyle w:val="Bullet1"/>
              <w:numPr>
                <w:ilvl w:val="0"/>
                <w:numId w:val="0"/>
              </w:numPr>
              <w:spacing w:line="240" w:lineRule="auto"/>
            </w:pPr>
            <w:r>
              <w:t>VTS system</w:t>
            </w:r>
          </w:p>
        </w:tc>
        <w:tc>
          <w:tcPr>
            <w:tcW w:w="7336" w:type="dxa"/>
            <w:shd w:val="clear" w:color="auto" w:fill="auto"/>
          </w:tcPr>
          <w:p w14:paraId="2FC8D76B" w14:textId="02B30C15" w:rsidR="008C6A1D" w:rsidRDefault="008C6A1D" w:rsidP="008C6A1D">
            <w:pPr>
              <w:pStyle w:val="Bullet1"/>
              <w:numPr>
                <w:ilvl w:val="0"/>
                <w:numId w:val="0"/>
              </w:numPr>
              <w:spacing w:line="240" w:lineRule="auto"/>
            </w:pPr>
            <w:r>
              <w:rPr>
                <w:i/>
                <w:iCs/>
                <w:lang w:val="en-US"/>
              </w:rPr>
              <w:t>T</w:t>
            </w:r>
            <w:r w:rsidRPr="00ED5248">
              <w:rPr>
                <w:i/>
                <w:iCs/>
                <w:lang w:val="en-US"/>
              </w:rPr>
              <w:t xml:space="preserve">he VTS system is the VTS software, hardware, communications and sensors. </w:t>
            </w:r>
            <w:r w:rsidRPr="00ED5248">
              <w:rPr>
                <w:lang w:val="en-US"/>
              </w:rPr>
              <w:t>This excludes personnel and procedures.</w:t>
            </w:r>
          </w:p>
        </w:tc>
      </w:tr>
      <w:tr w:rsidR="008C6A1D" w14:paraId="7F564F02" w14:textId="77777777" w:rsidTr="00D032D2">
        <w:tc>
          <w:tcPr>
            <w:tcW w:w="2405" w:type="dxa"/>
            <w:shd w:val="clear" w:color="auto" w:fill="auto"/>
          </w:tcPr>
          <w:p w14:paraId="553E4F92" w14:textId="2E1C4017" w:rsidR="008C6A1D" w:rsidRPr="00B1178A" w:rsidRDefault="008C6A1D" w:rsidP="008C6A1D">
            <w:pPr>
              <w:pStyle w:val="Bullet1"/>
              <w:numPr>
                <w:ilvl w:val="0"/>
                <w:numId w:val="0"/>
              </w:numPr>
              <w:spacing w:line="240" w:lineRule="auto"/>
            </w:pPr>
            <w:r w:rsidRPr="00203F99">
              <w:t>Service</w:t>
            </w:r>
          </w:p>
        </w:tc>
        <w:tc>
          <w:tcPr>
            <w:tcW w:w="7336" w:type="dxa"/>
            <w:shd w:val="clear" w:color="auto" w:fill="auto"/>
          </w:tcPr>
          <w:p w14:paraId="527F791E" w14:textId="33052DB2" w:rsidR="008C6A1D" w:rsidRDefault="008C6A1D" w:rsidP="008C6A1D">
            <w:pPr>
              <w:pStyle w:val="Bullet1"/>
              <w:numPr>
                <w:ilvl w:val="0"/>
                <w:numId w:val="0"/>
              </w:numPr>
              <w:spacing w:line="240" w:lineRule="auto"/>
            </w:pPr>
            <w:r w:rsidRPr="00203F99">
              <w:rPr>
                <w:i/>
                <w:iCs/>
              </w:rPr>
              <w:t xml:space="preserve">Implementation of the </w:t>
            </w:r>
            <w:r w:rsidR="009952B2">
              <w:rPr>
                <w:i/>
                <w:iCs/>
              </w:rPr>
              <w:t>VTS Information</w:t>
            </w:r>
            <w:r w:rsidRPr="00203F99">
              <w:rPr>
                <w:i/>
                <w:iCs/>
              </w:rPr>
              <w:t xml:space="preserve"> Service. </w:t>
            </w:r>
            <w:r w:rsidRPr="00226B3C">
              <w:t>This is used to differentiate the service from a server as there may be multiple servers capable of accepting incoming requests / data.</w:t>
            </w:r>
          </w:p>
        </w:tc>
      </w:tr>
      <w:tr w:rsidR="008C6A1D" w14:paraId="00208C75" w14:textId="77777777" w:rsidTr="00D032D2">
        <w:tc>
          <w:tcPr>
            <w:tcW w:w="2405" w:type="dxa"/>
            <w:shd w:val="clear" w:color="auto" w:fill="auto"/>
          </w:tcPr>
          <w:p w14:paraId="7F107261" w14:textId="0CD37246" w:rsidR="008C6A1D" w:rsidRPr="00B1178A" w:rsidRDefault="008C6A1D" w:rsidP="008C6A1D">
            <w:pPr>
              <w:pStyle w:val="Bullet1"/>
              <w:numPr>
                <w:ilvl w:val="0"/>
                <w:numId w:val="0"/>
              </w:numPr>
              <w:spacing w:line="240" w:lineRule="auto"/>
            </w:pPr>
            <w:r w:rsidRPr="00203F99">
              <w:t>Consumer</w:t>
            </w:r>
          </w:p>
        </w:tc>
        <w:tc>
          <w:tcPr>
            <w:tcW w:w="7336" w:type="dxa"/>
            <w:shd w:val="clear" w:color="auto" w:fill="auto"/>
          </w:tcPr>
          <w:p w14:paraId="3500F0BF" w14:textId="0CAFBC07" w:rsidR="008C6A1D" w:rsidRDefault="008C6A1D" w:rsidP="008C6A1D">
            <w:pPr>
              <w:pStyle w:val="Bullet1"/>
              <w:numPr>
                <w:ilvl w:val="0"/>
                <w:numId w:val="0"/>
              </w:numPr>
              <w:spacing w:line="240" w:lineRule="auto"/>
            </w:pPr>
            <w:r w:rsidRPr="00203F99">
              <w:rPr>
                <w:i/>
                <w:iCs/>
              </w:rPr>
              <w:t xml:space="preserve">The vessel system interacting with the service. </w:t>
            </w:r>
            <w:r w:rsidRPr="00226B3C">
              <w:t xml:space="preserve">There may be a proxy server between the consumer and the service to facilitate data </w:t>
            </w:r>
            <w:proofErr w:type="gramStart"/>
            <w:r w:rsidRPr="00226B3C">
              <w:t>exchange</w:t>
            </w:r>
            <w:proofErr w:type="gramEnd"/>
            <w:r w:rsidRPr="00226B3C">
              <w:t xml:space="preserve"> but the consumer can always be understood as the on-board system(s) used to interact with the service.</w:t>
            </w:r>
          </w:p>
        </w:tc>
      </w:tr>
    </w:tbl>
    <w:p w14:paraId="307F67CD" w14:textId="023770AC" w:rsidR="00D96B0C" w:rsidRDefault="00B1178A" w:rsidP="00B1178A">
      <w:pPr>
        <w:pStyle w:val="Heading1"/>
      </w:pPr>
      <w:bookmarkStart w:id="48" w:name="_Toc206777094"/>
      <w:r>
        <w:lastRenderedPageBreak/>
        <w:t>Service Overview</w:t>
      </w:r>
      <w:bookmarkEnd w:id="48"/>
    </w:p>
    <w:p w14:paraId="3EB475D8" w14:textId="77777777" w:rsidR="0006030E" w:rsidRPr="0006030E" w:rsidRDefault="0006030E" w:rsidP="0006030E">
      <w:pPr>
        <w:pStyle w:val="Heading1separationline"/>
        <w:rPr>
          <w:lang w:val="en-US"/>
        </w:rPr>
      </w:pPr>
    </w:p>
    <w:p w14:paraId="2BFA62C3" w14:textId="22F83930" w:rsidR="00B1178A" w:rsidRDefault="00B1178A" w:rsidP="00B1178A">
      <w:pPr>
        <w:pStyle w:val="Heading2"/>
        <w:rPr>
          <w:lang w:val="en-US"/>
        </w:rPr>
      </w:pPr>
      <w:bookmarkStart w:id="49" w:name="_Toc206777095"/>
      <w:commentRangeStart w:id="50"/>
      <w:r>
        <w:rPr>
          <w:lang w:val="en-US"/>
        </w:rPr>
        <w:t xml:space="preserve">Logical </w:t>
      </w:r>
      <w:r w:rsidR="00355FE8">
        <w:rPr>
          <w:lang w:val="en-US"/>
        </w:rPr>
        <w:t>operations</w:t>
      </w:r>
      <w:commentRangeEnd w:id="50"/>
      <w:r w:rsidR="00947DD7">
        <w:rPr>
          <w:rStyle w:val="CommentReference"/>
          <w:b w:val="0"/>
          <w:smallCaps w:val="0"/>
          <w:color w:val="auto"/>
        </w:rPr>
        <w:commentReference w:id="50"/>
      </w:r>
      <w:bookmarkEnd w:id="49"/>
    </w:p>
    <w:p w14:paraId="590F6623" w14:textId="77777777" w:rsidR="0006030E" w:rsidRPr="0006030E" w:rsidRDefault="0006030E" w:rsidP="0006030E">
      <w:pPr>
        <w:pStyle w:val="Heading2separationline"/>
        <w:rPr>
          <w:lang w:val="en-US"/>
        </w:rPr>
      </w:pPr>
    </w:p>
    <w:p w14:paraId="0D269AB4" w14:textId="442078E3" w:rsidR="00355FE8" w:rsidRDefault="00355FE8" w:rsidP="00432545">
      <w:pPr>
        <w:spacing w:after="120"/>
        <w:rPr>
          <w:lang w:val="en-US"/>
        </w:rPr>
      </w:pPr>
      <w:r>
        <w:rPr>
          <w:lang w:val="en-US"/>
        </w:rPr>
        <w:t>The following logical operations must be provided in the designs that follow this specification</w:t>
      </w:r>
      <w:r w:rsidR="005F6E65">
        <w:rPr>
          <w:lang w:val="en-US"/>
        </w:rPr>
        <w:t xml:space="preserve"> (</w:t>
      </w:r>
      <w:r w:rsidR="005F6E65" w:rsidRPr="005F6E65">
        <w:rPr>
          <w:lang w:val="en-US"/>
        </w:rPr>
        <w:t>(x = required, o = optional)</w:t>
      </w:r>
      <w:r>
        <w:rPr>
          <w:lang w:val="en-US"/>
        </w:rPr>
        <w:t>:</w:t>
      </w:r>
    </w:p>
    <w:p w14:paraId="3505B0BA" w14:textId="61E4C47B" w:rsidR="007F5001" w:rsidRDefault="007F5001" w:rsidP="00432545">
      <w:pPr>
        <w:pStyle w:val="Caption"/>
        <w:jc w:val="left"/>
      </w:pPr>
      <w:bookmarkStart w:id="51" w:name="_Toc206777121"/>
      <w:r>
        <w:t xml:space="preserve">Table </w:t>
      </w:r>
      <w:fldSimple w:instr=" SEQ Table \* ARABIC ">
        <w:r>
          <w:rPr>
            <w:noProof/>
          </w:rPr>
          <w:t>2</w:t>
        </w:r>
      </w:fldSimple>
      <w:r>
        <w:t xml:space="preserve"> Logical interfaces</w:t>
      </w:r>
      <w:bookmarkEnd w:id="51"/>
    </w:p>
    <w:tbl>
      <w:tblPr>
        <w:tblStyle w:val="TableGrid"/>
        <w:tblW w:w="0" w:type="auto"/>
        <w:tblLook w:val="04A0" w:firstRow="1" w:lastRow="0" w:firstColumn="1" w:lastColumn="0" w:noHBand="0" w:noVBand="1"/>
      </w:tblPr>
      <w:tblGrid>
        <w:gridCol w:w="2434"/>
        <w:gridCol w:w="4932"/>
        <w:gridCol w:w="1134"/>
        <w:gridCol w:w="1236"/>
      </w:tblGrid>
      <w:tr w:rsidR="0089109D" w14:paraId="772840A4" w14:textId="77777777" w:rsidTr="0089109D">
        <w:tc>
          <w:tcPr>
            <w:tcW w:w="2434" w:type="dxa"/>
            <w:vMerge w:val="restart"/>
            <w:vAlign w:val="center"/>
          </w:tcPr>
          <w:p w14:paraId="0F7730A4" w14:textId="09F8779C" w:rsidR="0089109D" w:rsidRPr="00CF354D" w:rsidRDefault="0089109D" w:rsidP="0089109D">
            <w:pPr>
              <w:jc w:val="center"/>
              <w:rPr>
                <w:b/>
                <w:bCs/>
                <w:color w:val="00558C"/>
                <w:lang w:val="en-US"/>
              </w:rPr>
            </w:pPr>
            <w:r w:rsidRPr="00CF354D">
              <w:rPr>
                <w:b/>
                <w:bCs/>
                <w:color w:val="00558C"/>
                <w:lang w:val="en-US"/>
              </w:rPr>
              <w:t>Operation</w:t>
            </w:r>
          </w:p>
        </w:tc>
        <w:tc>
          <w:tcPr>
            <w:tcW w:w="4932" w:type="dxa"/>
            <w:vMerge w:val="restart"/>
            <w:vAlign w:val="center"/>
          </w:tcPr>
          <w:p w14:paraId="6A91CF54" w14:textId="67EC9F64" w:rsidR="0089109D" w:rsidRPr="00CF354D" w:rsidRDefault="0089109D" w:rsidP="0089109D">
            <w:pPr>
              <w:jc w:val="center"/>
              <w:rPr>
                <w:b/>
                <w:bCs/>
                <w:color w:val="00558C"/>
                <w:lang w:val="en-US"/>
              </w:rPr>
            </w:pPr>
            <w:r w:rsidRPr="00CF354D">
              <w:rPr>
                <w:b/>
                <w:bCs/>
                <w:color w:val="00558C"/>
                <w:lang w:val="en-US"/>
              </w:rPr>
              <w:t>Description</w:t>
            </w:r>
          </w:p>
        </w:tc>
        <w:tc>
          <w:tcPr>
            <w:tcW w:w="2370" w:type="dxa"/>
            <w:gridSpan w:val="2"/>
            <w:vAlign w:val="center"/>
          </w:tcPr>
          <w:p w14:paraId="00F2A172" w14:textId="415C1F2A" w:rsidR="0089109D" w:rsidRPr="00CF354D" w:rsidRDefault="0089109D" w:rsidP="0089109D">
            <w:pPr>
              <w:jc w:val="center"/>
              <w:rPr>
                <w:b/>
                <w:bCs/>
                <w:color w:val="00558C"/>
                <w:lang w:val="en-US"/>
              </w:rPr>
            </w:pPr>
            <w:r w:rsidRPr="00CF354D">
              <w:rPr>
                <w:b/>
                <w:bCs/>
                <w:color w:val="00558C"/>
                <w:lang w:val="en-US"/>
              </w:rPr>
              <w:t>Required</w:t>
            </w:r>
          </w:p>
        </w:tc>
      </w:tr>
      <w:tr w:rsidR="0089109D" w14:paraId="11C24943" w14:textId="77777777" w:rsidTr="0089109D">
        <w:tc>
          <w:tcPr>
            <w:tcW w:w="2434" w:type="dxa"/>
            <w:vMerge/>
          </w:tcPr>
          <w:p w14:paraId="23F65720" w14:textId="77777777" w:rsidR="0089109D" w:rsidRDefault="0089109D" w:rsidP="00355FE8">
            <w:pPr>
              <w:rPr>
                <w:lang w:val="en-US"/>
              </w:rPr>
            </w:pPr>
          </w:p>
        </w:tc>
        <w:tc>
          <w:tcPr>
            <w:tcW w:w="4932" w:type="dxa"/>
            <w:vMerge/>
          </w:tcPr>
          <w:p w14:paraId="3C791E39" w14:textId="77777777" w:rsidR="0089109D" w:rsidRDefault="0089109D" w:rsidP="00355FE8">
            <w:pPr>
              <w:rPr>
                <w:lang w:val="en-US"/>
              </w:rPr>
            </w:pPr>
          </w:p>
        </w:tc>
        <w:tc>
          <w:tcPr>
            <w:tcW w:w="1134" w:type="dxa"/>
            <w:vAlign w:val="center"/>
          </w:tcPr>
          <w:p w14:paraId="0D894202" w14:textId="4DF9F74F" w:rsidR="0089109D" w:rsidRPr="0089109D" w:rsidRDefault="0089109D" w:rsidP="0089109D">
            <w:pPr>
              <w:jc w:val="center"/>
              <w:rPr>
                <w:b/>
                <w:bCs/>
                <w:color w:val="00558C"/>
                <w:lang w:val="en-US"/>
              </w:rPr>
            </w:pPr>
            <w:r>
              <w:rPr>
                <w:b/>
                <w:bCs/>
                <w:color w:val="00558C"/>
                <w:lang w:val="en-US"/>
              </w:rPr>
              <w:t>[</w:t>
            </w:r>
            <w:r w:rsidRPr="0089109D">
              <w:rPr>
                <w:b/>
                <w:bCs/>
                <w:color w:val="00558C"/>
                <w:lang w:val="en-US"/>
              </w:rPr>
              <w:t>Node X</w:t>
            </w:r>
            <w:r>
              <w:rPr>
                <w:b/>
                <w:bCs/>
                <w:color w:val="00558C"/>
                <w:lang w:val="en-US"/>
              </w:rPr>
              <w:t>]</w:t>
            </w:r>
          </w:p>
        </w:tc>
        <w:tc>
          <w:tcPr>
            <w:tcW w:w="1236" w:type="dxa"/>
            <w:vAlign w:val="center"/>
          </w:tcPr>
          <w:p w14:paraId="65B5FD46" w14:textId="7B80B928" w:rsidR="0089109D" w:rsidRPr="0089109D" w:rsidRDefault="0089109D" w:rsidP="0089109D">
            <w:pPr>
              <w:jc w:val="center"/>
              <w:rPr>
                <w:b/>
                <w:bCs/>
                <w:color w:val="00558C"/>
                <w:lang w:val="en-US"/>
              </w:rPr>
            </w:pPr>
            <w:r>
              <w:rPr>
                <w:b/>
                <w:bCs/>
                <w:color w:val="00558C"/>
                <w:lang w:val="en-US"/>
              </w:rPr>
              <w:t>[</w:t>
            </w:r>
            <w:r w:rsidRPr="0089109D">
              <w:rPr>
                <w:b/>
                <w:bCs/>
                <w:color w:val="00558C"/>
                <w:lang w:val="en-US"/>
              </w:rPr>
              <w:t>Node Y</w:t>
            </w:r>
            <w:r>
              <w:rPr>
                <w:b/>
                <w:bCs/>
                <w:color w:val="00558C"/>
                <w:lang w:val="en-US"/>
              </w:rPr>
              <w:t>]</w:t>
            </w:r>
          </w:p>
        </w:tc>
      </w:tr>
      <w:tr w:rsidR="006873DD" w14:paraId="3F27C2B5" w14:textId="77777777" w:rsidTr="0089109D">
        <w:tc>
          <w:tcPr>
            <w:tcW w:w="2434" w:type="dxa"/>
          </w:tcPr>
          <w:p w14:paraId="3E6395E9" w14:textId="4F3B0128" w:rsidR="006873DD" w:rsidRPr="00A5419D" w:rsidRDefault="006873DD" w:rsidP="006873DD">
            <w:pPr>
              <w:pStyle w:val="Bullet1"/>
              <w:numPr>
                <w:ilvl w:val="0"/>
                <w:numId w:val="0"/>
              </w:numPr>
              <w:spacing w:line="240" w:lineRule="auto"/>
            </w:pPr>
            <w:r w:rsidRPr="003326C3">
              <w:t xml:space="preserve">Send </w:t>
            </w:r>
            <w:r w:rsidR="007B295F">
              <w:t>information</w:t>
            </w:r>
          </w:p>
        </w:tc>
        <w:tc>
          <w:tcPr>
            <w:tcW w:w="4932" w:type="dxa"/>
          </w:tcPr>
          <w:p w14:paraId="0D7AD228" w14:textId="65FE914A" w:rsidR="006873DD" w:rsidRPr="00845109" w:rsidRDefault="007B295F" w:rsidP="006873DD">
            <w:pPr>
              <w:pStyle w:val="Bullet1"/>
              <w:numPr>
                <w:ilvl w:val="0"/>
                <w:numId w:val="0"/>
              </w:numPr>
              <w:spacing w:line="240" w:lineRule="auto"/>
            </w:pPr>
            <w:r>
              <w:t>TODO</w:t>
            </w:r>
          </w:p>
        </w:tc>
        <w:tc>
          <w:tcPr>
            <w:tcW w:w="1134" w:type="dxa"/>
          </w:tcPr>
          <w:p w14:paraId="3BDCF916" w14:textId="34CDF183" w:rsidR="006873DD" w:rsidRDefault="006873DD" w:rsidP="006873DD">
            <w:pPr>
              <w:jc w:val="center"/>
              <w:rPr>
                <w:lang w:val="en-US"/>
              </w:rPr>
            </w:pPr>
            <w:r w:rsidRPr="003326C3">
              <w:t>x</w:t>
            </w:r>
          </w:p>
        </w:tc>
        <w:tc>
          <w:tcPr>
            <w:tcW w:w="1236" w:type="dxa"/>
          </w:tcPr>
          <w:p w14:paraId="274C8F72" w14:textId="5BB6FC10" w:rsidR="006873DD" w:rsidRDefault="006873DD" w:rsidP="006873DD">
            <w:pPr>
              <w:jc w:val="center"/>
              <w:rPr>
                <w:lang w:val="en-US"/>
              </w:rPr>
            </w:pPr>
            <w:r w:rsidRPr="003326C3">
              <w:t>x</w:t>
            </w:r>
          </w:p>
        </w:tc>
      </w:tr>
      <w:tr w:rsidR="006873DD" w14:paraId="2EB1C712" w14:textId="77777777" w:rsidTr="0089109D">
        <w:tc>
          <w:tcPr>
            <w:tcW w:w="2434" w:type="dxa"/>
          </w:tcPr>
          <w:p w14:paraId="22DE5F6D" w14:textId="29B7FF3F" w:rsidR="006873DD" w:rsidRPr="00A5419D" w:rsidRDefault="006873DD" w:rsidP="006873DD">
            <w:pPr>
              <w:pStyle w:val="Bullet1"/>
              <w:numPr>
                <w:ilvl w:val="0"/>
                <w:numId w:val="0"/>
              </w:numPr>
              <w:spacing w:line="240" w:lineRule="auto"/>
            </w:pPr>
            <w:r w:rsidRPr="003326C3">
              <w:t xml:space="preserve">Receive </w:t>
            </w:r>
            <w:r w:rsidR="007B295F">
              <w:t>information</w:t>
            </w:r>
          </w:p>
        </w:tc>
        <w:tc>
          <w:tcPr>
            <w:tcW w:w="4932" w:type="dxa"/>
          </w:tcPr>
          <w:p w14:paraId="47FF8EB2" w14:textId="1058EBD8" w:rsidR="006873DD" w:rsidRPr="00845109" w:rsidRDefault="007B295F" w:rsidP="006873DD">
            <w:pPr>
              <w:pStyle w:val="Bullet1"/>
              <w:numPr>
                <w:ilvl w:val="0"/>
                <w:numId w:val="0"/>
              </w:numPr>
              <w:spacing w:line="240" w:lineRule="auto"/>
            </w:pPr>
            <w:r>
              <w:t>TODO</w:t>
            </w:r>
          </w:p>
        </w:tc>
        <w:tc>
          <w:tcPr>
            <w:tcW w:w="1134" w:type="dxa"/>
          </w:tcPr>
          <w:p w14:paraId="3212220D" w14:textId="15F0EAF9" w:rsidR="006873DD" w:rsidRDefault="006873DD" w:rsidP="006873DD">
            <w:pPr>
              <w:jc w:val="center"/>
              <w:rPr>
                <w:lang w:val="en-US"/>
              </w:rPr>
            </w:pPr>
            <w:r w:rsidRPr="003326C3">
              <w:t>x</w:t>
            </w:r>
          </w:p>
        </w:tc>
        <w:tc>
          <w:tcPr>
            <w:tcW w:w="1236" w:type="dxa"/>
          </w:tcPr>
          <w:p w14:paraId="7CB108F6" w14:textId="56732148" w:rsidR="006873DD" w:rsidRDefault="006873DD" w:rsidP="006873DD">
            <w:pPr>
              <w:jc w:val="center"/>
              <w:rPr>
                <w:lang w:val="en-US"/>
              </w:rPr>
            </w:pPr>
            <w:r w:rsidRPr="003326C3">
              <w:t>x</w:t>
            </w:r>
          </w:p>
        </w:tc>
      </w:tr>
      <w:tr w:rsidR="006873DD" w14:paraId="6BFD12B3" w14:textId="77777777" w:rsidTr="0089109D">
        <w:tc>
          <w:tcPr>
            <w:tcW w:w="2434" w:type="dxa"/>
          </w:tcPr>
          <w:p w14:paraId="102EEE75" w14:textId="3A807FE9" w:rsidR="006873DD" w:rsidRPr="00A5419D" w:rsidRDefault="006873DD" w:rsidP="006873DD">
            <w:pPr>
              <w:pStyle w:val="Bullet1"/>
              <w:numPr>
                <w:ilvl w:val="0"/>
                <w:numId w:val="0"/>
              </w:numPr>
              <w:spacing w:line="240" w:lineRule="auto"/>
            </w:pPr>
            <w:r>
              <w:t>Send acknowledgement</w:t>
            </w:r>
          </w:p>
        </w:tc>
        <w:tc>
          <w:tcPr>
            <w:tcW w:w="4932" w:type="dxa"/>
          </w:tcPr>
          <w:p w14:paraId="737EC5AF" w14:textId="33318C8D" w:rsidR="006873DD" w:rsidRPr="00845109" w:rsidRDefault="006873DD" w:rsidP="006873DD">
            <w:pPr>
              <w:pStyle w:val="Bullet1"/>
              <w:numPr>
                <w:ilvl w:val="0"/>
                <w:numId w:val="0"/>
              </w:numPr>
              <w:spacing w:line="240" w:lineRule="auto"/>
            </w:pPr>
            <w:r>
              <w:t xml:space="preserve">An operation that allows sending of an acknowledgement that </w:t>
            </w:r>
            <w:r w:rsidR="008211FA">
              <w:t>VTS information</w:t>
            </w:r>
            <w:r>
              <w:t xml:space="preserve"> has been delivered to end system or opened by end user.</w:t>
            </w:r>
          </w:p>
        </w:tc>
        <w:tc>
          <w:tcPr>
            <w:tcW w:w="1134" w:type="dxa"/>
          </w:tcPr>
          <w:p w14:paraId="6172B9D7" w14:textId="19D0A44B" w:rsidR="006873DD" w:rsidRDefault="006873DD" w:rsidP="006873DD">
            <w:pPr>
              <w:jc w:val="center"/>
              <w:rPr>
                <w:lang w:val="en-US"/>
              </w:rPr>
            </w:pPr>
            <w:r>
              <w:t>x</w:t>
            </w:r>
          </w:p>
        </w:tc>
        <w:tc>
          <w:tcPr>
            <w:tcW w:w="1236" w:type="dxa"/>
          </w:tcPr>
          <w:p w14:paraId="09506345" w14:textId="743BA29E" w:rsidR="006873DD" w:rsidRDefault="006873DD" w:rsidP="006873DD">
            <w:pPr>
              <w:jc w:val="center"/>
              <w:rPr>
                <w:lang w:val="en-US"/>
              </w:rPr>
            </w:pPr>
            <w:r>
              <w:t>x</w:t>
            </w:r>
          </w:p>
        </w:tc>
      </w:tr>
      <w:tr w:rsidR="006873DD" w14:paraId="6304325C" w14:textId="77777777" w:rsidTr="0089109D">
        <w:tc>
          <w:tcPr>
            <w:tcW w:w="2434" w:type="dxa"/>
          </w:tcPr>
          <w:p w14:paraId="6F929117" w14:textId="6EB7E203" w:rsidR="006873DD" w:rsidRPr="00A5419D" w:rsidRDefault="006873DD" w:rsidP="006873DD">
            <w:pPr>
              <w:pStyle w:val="Bullet1"/>
              <w:numPr>
                <w:ilvl w:val="0"/>
                <w:numId w:val="0"/>
              </w:numPr>
              <w:spacing w:line="240" w:lineRule="auto"/>
            </w:pPr>
            <w:r w:rsidRPr="003326C3">
              <w:t>Receive acknowledgement</w:t>
            </w:r>
          </w:p>
        </w:tc>
        <w:tc>
          <w:tcPr>
            <w:tcW w:w="4932" w:type="dxa"/>
          </w:tcPr>
          <w:p w14:paraId="64D51C42" w14:textId="5E41BC23" w:rsidR="006873DD" w:rsidRPr="00845109" w:rsidRDefault="006873DD" w:rsidP="006873DD">
            <w:pPr>
              <w:pStyle w:val="Bullet1"/>
              <w:numPr>
                <w:ilvl w:val="0"/>
                <w:numId w:val="0"/>
              </w:numPr>
              <w:spacing w:line="240" w:lineRule="auto"/>
            </w:pPr>
            <w:r w:rsidRPr="003326C3">
              <w:t xml:space="preserve">An operation that allows the reception of an acknowledgement. </w:t>
            </w:r>
          </w:p>
        </w:tc>
        <w:tc>
          <w:tcPr>
            <w:tcW w:w="1134" w:type="dxa"/>
          </w:tcPr>
          <w:p w14:paraId="5EAA0863" w14:textId="2EDA6B47" w:rsidR="006873DD" w:rsidRDefault="006873DD" w:rsidP="006873DD">
            <w:pPr>
              <w:jc w:val="center"/>
              <w:rPr>
                <w:lang w:val="en-US"/>
              </w:rPr>
            </w:pPr>
            <w:r w:rsidRPr="003326C3">
              <w:t>x</w:t>
            </w:r>
          </w:p>
        </w:tc>
        <w:tc>
          <w:tcPr>
            <w:tcW w:w="1236" w:type="dxa"/>
          </w:tcPr>
          <w:p w14:paraId="3C1093D5" w14:textId="0C526195" w:rsidR="006873DD" w:rsidRDefault="006873DD" w:rsidP="006873DD">
            <w:pPr>
              <w:jc w:val="center"/>
              <w:rPr>
                <w:lang w:val="en-US"/>
              </w:rPr>
            </w:pPr>
            <w:r w:rsidRPr="003326C3">
              <w:t>x</w:t>
            </w:r>
          </w:p>
        </w:tc>
      </w:tr>
      <w:tr w:rsidR="006873DD" w14:paraId="3CB94FFE" w14:textId="77777777" w:rsidTr="0089109D">
        <w:tc>
          <w:tcPr>
            <w:tcW w:w="2434" w:type="dxa"/>
          </w:tcPr>
          <w:p w14:paraId="0D119F77" w14:textId="1F667B29" w:rsidR="006873DD" w:rsidRPr="00A5419D" w:rsidRDefault="006873DD" w:rsidP="006873DD">
            <w:pPr>
              <w:pStyle w:val="Bullet1"/>
              <w:numPr>
                <w:ilvl w:val="0"/>
                <w:numId w:val="0"/>
              </w:numPr>
              <w:spacing w:line="240" w:lineRule="auto"/>
            </w:pPr>
            <w:r w:rsidRPr="00933DE0">
              <w:t>Subscribe to changes</w:t>
            </w:r>
          </w:p>
        </w:tc>
        <w:tc>
          <w:tcPr>
            <w:tcW w:w="4932" w:type="dxa"/>
          </w:tcPr>
          <w:p w14:paraId="1ADB82D4" w14:textId="744DF7A8" w:rsidR="006873DD" w:rsidRDefault="006873DD" w:rsidP="006873DD">
            <w:pPr>
              <w:pStyle w:val="Bullet1"/>
              <w:numPr>
                <w:ilvl w:val="0"/>
                <w:numId w:val="0"/>
              </w:numPr>
              <w:spacing w:line="240" w:lineRule="auto"/>
            </w:pPr>
            <w:r w:rsidRPr="00933DE0">
              <w:t xml:space="preserve">VTS </w:t>
            </w:r>
            <w:r>
              <w:t xml:space="preserve">system </w:t>
            </w:r>
            <w:r w:rsidRPr="00933DE0">
              <w:t xml:space="preserve">must have a way to inform the vessel of what kinds of changes to the </w:t>
            </w:r>
            <w:r w:rsidR="005F3DA8">
              <w:t>information</w:t>
            </w:r>
            <w:r w:rsidRPr="00933DE0">
              <w:t xml:space="preserve"> they want to receive automatically.</w:t>
            </w:r>
          </w:p>
          <w:p w14:paraId="781F6076" w14:textId="38647232" w:rsidR="006873DD" w:rsidRPr="00845109" w:rsidRDefault="006873DD" w:rsidP="006873DD">
            <w:pPr>
              <w:pStyle w:val="Bullet1"/>
              <w:numPr>
                <w:ilvl w:val="0"/>
                <w:numId w:val="0"/>
              </w:numPr>
              <w:spacing w:line="240" w:lineRule="auto"/>
            </w:pPr>
            <w:r>
              <w:t>The consumer must have a way to subscribe to the results of long running processes or processes that require human interaction and thus an asynchronous response.</w:t>
            </w:r>
          </w:p>
        </w:tc>
        <w:tc>
          <w:tcPr>
            <w:tcW w:w="1134" w:type="dxa"/>
          </w:tcPr>
          <w:p w14:paraId="66C47AFA" w14:textId="4F763BFD" w:rsidR="006873DD" w:rsidRDefault="006873DD" w:rsidP="006873DD">
            <w:pPr>
              <w:jc w:val="center"/>
              <w:rPr>
                <w:lang w:val="en-US"/>
              </w:rPr>
            </w:pPr>
            <w:r w:rsidRPr="00933DE0">
              <w:t>x</w:t>
            </w:r>
          </w:p>
        </w:tc>
        <w:tc>
          <w:tcPr>
            <w:tcW w:w="1236" w:type="dxa"/>
          </w:tcPr>
          <w:p w14:paraId="1AAEBDF0" w14:textId="05E82EDB" w:rsidR="006873DD" w:rsidRDefault="006873DD" w:rsidP="006873DD">
            <w:pPr>
              <w:jc w:val="center"/>
              <w:rPr>
                <w:lang w:val="en-US"/>
              </w:rPr>
            </w:pPr>
            <w:r>
              <w:t>x</w:t>
            </w:r>
          </w:p>
        </w:tc>
      </w:tr>
      <w:tr w:rsidR="006873DD" w14:paraId="79737448" w14:textId="77777777" w:rsidTr="0089109D">
        <w:tc>
          <w:tcPr>
            <w:tcW w:w="2434" w:type="dxa"/>
          </w:tcPr>
          <w:p w14:paraId="3959F066" w14:textId="779AD38E" w:rsidR="006873DD" w:rsidRPr="00A5419D" w:rsidRDefault="006873DD" w:rsidP="006873DD">
            <w:pPr>
              <w:pStyle w:val="Bullet1"/>
              <w:numPr>
                <w:ilvl w:val="0"/>
                <w:numId w:val="0"/>
              </w:numPr>
              <w:spacing w:line="240" w:lineRule="auto"/>
            </w:pPr>
            <w:r>
              <w:t xml:space="preserve">Request </w:t>
            </w:r>
            <w:r w:rsidR="005F3DA8">
              <w:t>information</w:t>
            </w:r>
          </w:p>
        </w:tc>
        <w:tc>
          <w:tcPr>
            <w:tcW w:w="4932" w:type="dxa"/>
          </w:tcPr>
          <w:p w14:paraId="007DB45F" w14:textId="260B0F23" w:rsidR="006873DD" w:rsidRDefault="006873DD" w:rsidP="006873DD">
            <w:pPr>
              <w:pStyle w:val="Bullet1"/>
              <w:numPr>
                <w:ilvl w:val="0"/>
                <w:numId w:val="0"/>
              </w:numPr>
              <w:spacing w:line="240" w:lineRule="auto"/>
            </w:pPr>
            <w:r>
              <w:t xml:space="preserve">The consumer must support the service requesting </w:t>
            </w:r>
            <w:proofErr w:type="spellStart"/>
            <w:proofErr w:type="gramStart"/>
            <w:r>
              <w:t>a</w:t>
            </w:r>
            <w:proofErr w:type="spellEnd"/>
            <w:proofErr w:type="gramEnd"/>
            <w:r>
              <w:t xml:space="preserve"> </w:t>
            </w:r>
            <w:r w:rsidR="005F3DA8">
              <w:t>information</w:t>
            </w:r>
            <w:r>
              <w:t xml:space="preserve"> (see </w:t>
            </w:r>
            <w:r>
              <w:fldChar w:fldCharType="begin"/>
            </w:r>
            <w:r>
              <w:instrText xml:space="preserve"> REF _Ref185757851 \r \h  \* MERGEFORMAT </w:instrText>
            </w:r>
            <w:r>
              <w:fldChar w:fldCharType="separate"/>
            </w:r>
            <w:r>
              <w:t>3.1.10</w:t>
            </w:r>
            <w:r>
              <w:fldChar w:fldCharType="end"/>
            </w:r>
            <w:r>
              <w:t>).</w:t>
            </w:r>
          </w:p>
          <w:p w14:paraId="4A684DCC" w14:textId="7D4A504E" w:rsidR="006873DD" w:rsidRPr="00845109" w:rsidRDefault="006873DD" w:rsidP="006873DD">
            <w:pPr>
              <w:pStyle w:val="Bullet1"/>
              <w:numPr>
                <w:ilvl w:val="0"/>
                <w:numId w:val="0"/>
              </w:numPr>
              <w:spacing w:line="240" w:lineRule="auto"/>
            </w:pPr>
            <w:r>
              <w:t xml:space="preserve">The service may support the consumer requesting a specific </w:t>
            </w:r>
            <w:r w:rsidR="005F3DA8">
              <w:t>information</w:t>
            </w:r>
            <w:r>
              <w:t xml:space="preserve"> or searching for </w:t>
            </w:r>
            <w:r w:rsidR="005F3DA8">
              <w:t>information</w:t>
            </w:r>
            <w:r>
              <w:t xml:space="preserve"> (see </w:t>
            </w:r>
            <w:r>
              <w:fldChar w:fldCharType="begin"/>
            </w:r>
            <w:r>
              <w:instrText xml:space="preserve"> REF _Ref185757885 \r \h  \* MERGEFORMAT </w:instrText>
            </w:r>
            <w:r>
              <w:fldChar w:fldCharType="separate"/>
            </w:r>
            <w:r>
              <w:t>3.1.12</w:t>
            </w:r>
            <w:r>
              <w:fldChar w:fldCharType="end"/>
            </w:r>
            <w:r>
              <w:t>)</w:t>
            </w:r>
          </w:p>
        </w:tc>
        <w:tc>
          <w:tcPr>
            <w:tcW w:w="1134" w:type="dxa"/>
          </w:tcPr>
          <w:p w14:paraId="1E7D75A9" w14:textId="375A4826" w:rsidR="006873DD" w:rsidRDefault="006873DD" w:rsidP="006873DD">
            <w:pPr>
              <w:jc w:val="center"/>
              <w:rPr>
                <w:lang w:val="en-US"/>
              </w:rPr>
            </w:pPr>
            <w:r>
              <w:t>x</w:t>
            </w:r>
          </w:p>
        </w:tc>
        <w:tc>
          <w:tcPr>
            <w:tcW w:w="1236" w:type="dxa"/>
          </w:tcPr>
          <w:p w14:paraId="4E17931C" w14:textId="1D8EA350" w:rsidR="006873DD" w:rsidRDefault="006873DD" w:rsidP="006873DD">
            <w:pPr>
              <w:jc w:val="center"/>
              <w:rPr>
                <w:lang w:val="en-US"/>
              </w:rPr>
            </w:pPr>
            <w:r>
              <w:t>o</w:t>
            </w:r>
          </w:p>
        </w:tc>
      </w:tr>
      <w:tr w:rsidR="006873DD" w14:paraId="272275B9" w14:textId="77777777" w:rsidTr="0089109D">
        <w:tc>
          <w:tcPr>
            <w:tcW w:w="2434" w:type="dxa"/>
          </w:tcPr>
          <w:p w14:paraId="1543A33B" w14:textId="5711A217" w:rsidR="006873DD" w:rsidRPr="00A5419D" w:rsidRDefault="006873DD" w:rsidP="006873DD">
            <w:pPr>
              <w:pStyle w:val="Bullet1"/>
              <w:numPr>
                <w:ilvl w:val="0"/>
                <w:numId w:val="0"/>
              </w:numPr>
              <w:spacing w:line="240" w:lineRule="auto"/>
            </w:pPr>
            <w:r>
              <w:t>Discover service capabilities</w:t>
            </w:r>
          </w:p>
        </w:tc>
        <w:tc>
          <w:tcPr>
            <w:tcW w:w="4932" w:type="dxa"/>
          </w:tcPr>
          <w:p w14:paraId="5ED9D6D0" w14:textId="352FCA24" w:rsidR="006873DD" w:rsidRPr="00845109" w:rsidRDefault="006873DD" w:rsidP="006873DD">
            <w:pPr>
              <w:pStyle w:val="Bullet1"/>
              <w:numPr>
                <w:ilvl w:val="0"/>
                <w:numId w:val="0"/>
              </w:numPr>
              <w:spacing w:line="240" w:lineRule="auto"/>
            </w:pPr>
            <w:r>
              <w:t xml:space="preserve">The consumer must have way to discover if the service supports requesting a specific </w:t>
            </w:r>
            <w:r w:rsidR="007B295F">
              <w:t>piece of information</w:t>
            </w:r>
            <w:r>
              <w:t xml:space="preserve"> or searching for </w:t>
            </w:r>
            <w:r w:rsidR="007B295F">
              <w:t>information</w:t>
            </w:r>
            <w:r>
              <w:t>.</w:t>
            </w:r>
          </w:p>
        </w:tc>
        <w:tc>
          <w:tcPr>
            <w:tcW w:w="1134" w:type="dxa"/>
          </w:tcPr>
          <w:p w14:paraId="6612D53C" w14:textId="041BEECF" w:rsidR="006873DD" w:rsidRDefault="006873DD" w:rsidP="006873DD">
            <w:pPr>
              <w:jc w:val="center"/>
              <w:rPr>
                <w:lang w:val="en-US"/>
              </w:rPr>
            </w:pPr>
            <w:r>
              <w:t>x</w:t>
            </w:r>
          </w:p>
        </w:tc>
        <w:tc>
          <w:tcPr>
            <w:tcW w:w="1236" w:type="dxa"/>
          </w:tcPr>
          <w:p w14:paraId="7B8B394F" w14:textId="77777777" w:rsidR="006873DD" w:rsidRDefault="006873DD" w:rsidP="006873DD">
            <w:pPr>
              <w:jc w:val="center"/>
              <w:rPr>
                <w:lang w:val="en-US"/>
              </w:rPr>
            </w:pPr>
          </w:p>
        </w:tc>
      </w:tr>
      <w:tr w:rsidR="006873DD" w14:paraId="28C2C412" w14:textId="77777777" w:rsidTr="0089109D">
        <w:tc>
          <w:tcPr>
            <w:tcW w:w="2434" w:type="dxa"/>
          </w:tcPr>
          <w:p w14:paraId="572BCC6C" w14:textId="5A842EE3" w:rsidR="006873DD" w:rsidRPr="00A5419D" w:rsidRDefault="006873DD" w:rsidP="006873DD">
            <w:pPr>
              <w:pStyle w:val="Bullet1"/>
              <w:numPr>
                <w:ilvl w:val="0"/>
                <w:numId w:val="0"/>
              </w:numPr>
              <w:spacing w:line="240" w:lineRule="auto"/>
            </w:pPr>
            <w:r w:rsidRPr="00933DE0">
              <w:t>System status</w:t>
            </w:r>
          </w:p>
        </w:tc>
        <w:tc>
          <w:tcPr>
            <w:tcW w:w="4932" w:type="dxa"/>
          </w:tcPr>
          <w:p w14:paraId="464E27B2" w14:textId="44128763" w:rsidR="006873DD" w:rsidRPr="00845109" w:rsidRDefault="006873DD" w:rsidP="006873DD">
            <w:pPr>
              <w:pStyle w:val="Bullet1"/>
              <w:numPr>
                <w:ilvl w:val="0"/>
                <w:numId w:val="0"/>
              </w:numPr>
              <w:spacing w:line="240" w:lineRule="auto"/>
            </w:pPr>
            <w:r w:rsidRPr="00933DE0">
              <w:t>For service registries and service consumers to be able to check if service is up an interface must be defined that allows the checking of service without sending a valid message.</w:t>
            </w:r>
          </w:p>
        </w:tc>
        <w:tc>
          <w:tcPr>
            <w:tcW w:w="1134" w:type="dxa"/>
          </w:tcPr>
          <w:p w14:paraId="3F55B70C" w14:textId="3EA53E43" w:rsidR="006873DD" w:rsidRDefault="006873DD" w:rsidP="006873DD">
            <w:pPr>
              <w:jc w:val="center"/>
              <w:rPr>
                <w:lang w:val="en-US"/>
              </w:rPr>
            </w:pPr>
            <w:r>
              <w:t>x</w:t>
            </w:r>
          </w:p>
        </w:tc>
        <w:tc>
          <w:tcPr>
            <w:tcW w:w="1236" w:type="dxa"/>
          </w:tcPr>
          <w:p w14:paraId="565C29F7" w14:textId="6452599E" w:rsidR="006873DD" w:rsidRDefault="006873DD" w:rsidP="006873DD">
            <w:pPr>
              <w:jc w:val="center"/>
              <w:rPr>
                <w:lang w:val="en-US"/>
              </w:rPr>
            </w:pPr>
            <w:r w:rsidRPr="00933DE0">
              <w:t>x</w:t>
            </w:r>
          </w:p>
        </w:tc>
      </w:tr>
      <w:tr w:rsidR="006873DD" w14:paraId="3398B1BA" w14:textId="77777777" w:rsidTr="0089109D">
        <w:tc>
          <w:tcPr>
            <w:tcW w:w="2434" w:type="dxa"/>
          </w:tcPr>
          <w:p w14:paraId="20A6497C" w14:textId="1C078ED6" w:rsidR="006873DD" w:rsidRPr="00A5419D" w:rsidRDefault="006873DD" w:rsidP="006873DD">
            <w:pPr>
              <w:pStyle w:val="Bullet1"/>
              <w:numPr>
                <w:ilvl w:val="0"/>
                <w:numId w:val="0"/>
              </w:numPr>
              <w:spacing w:line="240" w:lineRule="auto"/>
            </w:pPr>
            <w:r w:rsidRPr="00933DE0">
              <w:t>Service registry updates</w:t>
            </w:r>
          </w:p>
        </w:tc>
        <w:tc>
          <w:tcPr>
            <w:tcW w:w="4932" w:type="dxa"/>
          </w:tcPr>
          <w:p w14:paraId="265DCE6C" w14:textId="15E0B7E2" w:rsidR="006873DD" w:rsidRPr="00845109" w:rsidRDefault="006873DD" w:rsidP="006873DD">
            <w:pPr>
              <w:pStyle w:val="Bullet1"/>
              <w:numPr>
                <w:ilvl w:val="0"/>
                <w:numId w:val="0"/>
              </w:numPr>
              <w:spacing w:line="240" w:lineRule="auto"/>
            </w:pPr>
            <w:r w:rsidRPr="00933DE0">
              <w:t xml:space="preserve">The service must be able to update its own metadata in the service registry according to the service registry definitions. This is required to </w:t>
            </w:r>
            <w:r w:rsidRPr="00933DE0">
              <w:lastRenderedPageBreak/>
              <w:t>maintain updated certificates in the service registry as well as to allow other automatic updates to service information.</w:t>
            </w:r>
          </w:p>
        </w:tc>
        <w:tc>
          <w:tcPr>
            <w:tcW w:w="1134" w:type="dxa"/>
          </w:tcPr>
          <w:p w14:paraId="77C4DDCC" w14:textId="4644F4F7" w:rsidR="006873DD" w:rsidRDefault="006873DD" w:rsidP="006873DD">
            <w:pPr>
              <w:jc w:val="center"/>
              <w:rPr>
                <w:lang w:val="en-US"/>
              </w:rPr>
            </w:pPr>
            <w:r>
              <w:lastRenderedPageBreak/>
              <w:t>x</w:t>
            </w:r>
          </w:p>
        </w:tc>
        <w:tc>
          <w:tcPr>
            <w:tcW w:w="1236" w:type="dxa"/>
          </w:tcPr>
          <w:p w14:paraId="567DCFC6" w14:textId="5E767727" w:rsidR="006873DD" w:rsidRDefault="006873DD" w:rsidP="006873DD">
            <w:pPr>
              <w:jc w:val="center"/>
              <w:rPr>
                <w:lang w:val="en-US"/>
              </w:rPr>
            </w:pPr>
            <w:r w:rsidRPr="00933DE0">
              <w:t>x</w:t>
            </w:r>
          </w:p>
        </w:tc>
      </w:tr>
      <w:tr w:rsidR="006873DD" w14:paraId="7454FBC1" w14:textId="77777777" w:rsidTr="0089109D">
        <w:tc>
          <w:tcPr>
            <w:tcW w:w="2434" w:type="dxa"/>
          </w:tcPr>
          <w:p w14:paraId="77C2B366" w14:textId="65C2E0B5" w:rsidR="006873DD" w:rsidRPr="00933DE0" w:rsidRDefault="006873DD" w:rsidP="006873DD">
            <w:pPr>
              <w:pStyle w:val="Bullet1"/>
              <w:numPr>
                <w:ilvl w:val="0"/>
                <w:numId w:val="0"/>
              </w:numPr>
              <w:spacing w:line="240" w:lineRule="auto"/>
            </w:pPr>
            <w:r>
              <w:t>Search service registry</w:t>
            </w:r>
          </w:p>
        </w:tc>
        <w:tc>
          <w:tcPr>
            <w:tcW w:w="4932" w:type="dxa"/>
          </w:tcPr>
          <w:p w14:paraId="68FB278D" w14:textId="073C508C" w:rsidR="006873DD" w:rsidRDefault="006873DD" w:rsidP="006873DD">
            <w:pPr>
              <w:pStyle w:val="Bullet1"/>
              <w:numPr>
                <w:ilvl w:val="0"/>
                <w:numId w:val="0"/>
              </w:numPr>
              <w:spacing w:line="240" w:lineRule="auto"/>
            </w:pPr>
            <w:r>
              <w:t xml:space="preserve">The consumer must have a way to search a maritime service registry for </w:t>
            </w:r>
            <w:r w:rsidR="008211FA">
              <w:t>VTS information</w:t>
            </w:r>
            <w:r>
              <w:t xml:space="preserve"> services that it is compatible with its area of interest. </w:t>
            </w:r>
          </w:p>
          <w:p w14:paraId="036942DA" w14:textId="06292CE2" w:rsidR="006873DD" w:rsidRPr="00845109" w:rsidRDefault="006873DD" w:rsidP="006873DD">
            <w:pPr>
              <w:pStyle w:val="Bullet1"/>
              <w:numPr>
                <w:ilvl w:val="0"/>
                <w:numId w:val="0"/>
              </w:numPr>
              <w:spacing w:line="240" w:lineRule="auto"/>
            </w:pPr>
            <w:r>
              <w:t>The service must have a way to search a maritime service registry for the consumer endpoint if it is registered.</w:t>
            </w:r>
          </w:p>
        </w:tc>
        <w:tc>
          <w:tcPr>
            <w:tcW w:w="1134" w:type="dxa"/>
          </w:tcPr>
          <w:p w14:paraId="78364855" w14:textId="01C601B1" w:rsidR="006873DD" w:rsidRDefault="006873DD" w:rsidP="006873DD">
            <w:pPr>
              <w:jc w:val="center"/>
              <w:rPr>
                <w:lang w:val="en-US"/>
              </w:rPr>
            </w:pPr>
            <w:r>
              <w:t>x</w:t>
            </w:r>
          </w:p>
        </w:tc>
        <w:tc>
          <w:tcPr>
            <w:tcW w:w="1236" w:type="dxa"/>
          </w:tcPr>
          <w:p w14:paraId="5581EC59" w14:textId="243B93B5" w:rsidR="006873DD" w:rsidRDefault="006873DD" w:rsidP="006873DD">
            <w:pPr>
              <w:jc w:val="center"/>
              <w:rPr>
                <w:lang w:val="en-US"/>
              </w:rPr>
            </w:pPr>
            <w:r>
              <w:t>x</w:t>
            </w:r>
          </w:p>
        </w:tc>
      </w:tr>
    </w:tbl>
    <w:p w14:paraId="652E2804" w14:textId="77777777" w:rsidR="00355FE8" w:rsidRDefault="00355FE8" w:rsidP="00355FE8">
      <w:pPr>
        <w:rPr>
          <w:lang w:val="en-US"/>
        </w:rPr>
      </w:pPr>
    </w:p>
    <w:p w14:paraId="18798185" w14:textId="77777777" w:rsidR="00214CFE" w:rsidRPr="00214CFE" w:rsidRDefault="00214CFE" w:rsidP="00214CFE">
      <w:pPr>
        <w:pStyle w:val="BodyText"/>
        <w:rPr>
          <w:lang w:val="en-US"/>
        </w:rPr>
      </w:pPr>
      <w:r w:rsidRPr="00214CFE">
        <w:rPr>
          <w:lang w:val="en-US"/>
        </w:rPr>
        <w:t>In this table the requirement that a vessel has an interface means that the vessel must have access to an interface that ensures that the incoming data is transported to the vessel’s on-board systems. It does not mean that the vessel must have connectivity all the time or that the vessel must accept random incoming connections. However, the vessel systems must have a way to send data to the service and get the technical sign-off of a successful transmit in a synchronous call.</w:t>
      </w:r>
    </w:p>
    <w:p w14:paraId="35196466" w14:textId="2D6BE16B" w:rsidR="00432545" w:rsidRDefault="00214CFE" w:rsidP="00214CFE">
      <w:pPr>
        <w:pStyle w:val="BodyText"/>
        <w:rPr>
          <w:lang w:val="en-US"/>
        </w:rPr>
      </w:pPr>
      <w:r w:rsidRPr="00214CFE">
        <w:rPr>
          <w:lang w:val="en-US"/>
        </w:rPr>
        <w:t xml:space="preserve">What this means is that the end-to-end acknowledgment that is described in use cases and sequence diagrams differs from the technical acknowledgment that signals a successful end of transmission. This service and others that work between shore and vessel are often components of a more complex system. As such, the technical ok of a single transmission being complete does not indicate that a message has been delivered end to end. Thus, a separate mechanism for acknowledging delivery of end-to-end transmission is required. This is done by adding a method for acknowledging when the </w:t>
      </w:r>
      <w:r w:rsidR="00690D0A">
        <w:rPr>
          <w:lang w:val="en-US"/>
        </w:rPr>
        <w:t>VTS information</w:t>
      </w:r>
      <w:r w:rsidRPr="00214CFE">
        <w:rPr>
          <w:lang w:val="en-US"/>
        </w:rPr>
        <w:t xml:space="preserve"> has been delivered to the end system and opened by a recipient and visualizing this acknowledgement in the sending systems to facilitate e.g. operational acknowledgment.</w:t>
      </w:r>
    </w:p>
    <w:p w14:paraId="26A70BCD" w14:textId="2BC16B4A" w:rsidR="00214CFE" w:rsidRDefault="00214CFE" w:rsidP="00214CFE">
      <w:pPr>
        <w:pStyle w:val="Heading3"/>
        <w:rPr>
          <w:lang w:val="en-US"/>
        </w:rPr>
      </w:pPr>
      <w:bookmarkStart w:id="52" w:name="_Toc206777096"/>
      <w:r>
        <w:rPr>
          <w:lang w:val="en-US"/>
        </w:rPr>
        <w:t>Search Service Registry</w:t>
      </w:r>
      <w:bookmarkEnd w:id="52"/>
    </w:p>
    <w:p w14:paraId="365CB697" w14:textId="77777777" w:rsidR="00CE077A" w:rsidRPr="00CE077A" w:rsidRDefault="00CE077A" w:rsidP="00CE077A">
      <w:pPr>
        <w:pStyle w:val="BodyText"/>
        <w:rPr>
          <w:lang w:val="en-US"/>
        </w:rPr>
      </w:pPr>
      <w:r w:rsidRPr="00CE077A">
        <w:rPr>
          <w:lang w:val="en-US"/>
        </w:rPr>
        <w:t xml:space="preserve">Service discovery is a required functionality of both the service and its consumers. </w:t>
      </w:r>
    </w:p>
    <w:p w14:paraId="0031E8E1" w14:textId="3088017C" w:rsidR="00214CFE" w:rsidRDefault="00CE077A" w:rsidP="00CE077A">
      <w:pPr>
        <w:pStyle w:val="BodyText"/>
        <w:rPr>
          <w:lang w:val="en-US"/>
        </w:rPr>
      </w:pPr>
      <w:r w:rsidRPr="00CE077A">
        <w:rPr>
          <w:lang w:val="en-US"/>
        </w:rPr>
        <w:t xml:space="preserve">The consumers must be able to search for valid </w:t>
      </w:r>
      <w:r w:rsidR="00690D0A">
        <w:rPr>
          <w:lang w:val="en-US"/>
        </w:rPr>
        <w:t>VTS information</w:t>
      </w:r>
      <w:r w:rsidRPr="00CE077A">
        <w:rPr>
          <w:lang w:val="en-US"/>
        </w:rPr>
        <w:t xml:space="preserve"> exchange services that the consumer supports and cover its area of interest. For this functionality to work, the following parameters are expected:</w:t>
      </w:r>
    </w:p>
    <w:p w14:paraId="7A0488BA" w14:textId="41F974BD" w:rsidR="00B84889" w:rsidRPr="00B84889" w:rsidRDefault="00B84889" w:rsidP="00B84889">
      <w:pPr>
        <w:pStyle w:val="Bullet1"/>
        <w:rPr>
          <w:lang w:val="en-US"/>
        </w:rPr>
      </w:pPr>
      <w:r w:rsidRPr="00B84889">
        <w:rPr>
          <w:lang w:val="en-US"/>
        </w:rPr>
        <w:t>The technical service design MRN and version number that the service implements that the consumer supports.</w:t>
      </w:r>
    </w:p>
    <w:p w14:paraId="01E939D0" w14:textId="63BFFBFA" w:rsidR="00CE077A" w:rsidRDefault="00B84889" w:rsidP="00B84889">
      <w:pPr>
        <w:pStyle w:val="Bullet1"/>
        <w:rPr>
          <w:lang w:val="en-US"/>
        </w:rPr>
      </w:pPr>
      <w:r w:rsidRPr="00B84889">
        <w:rPr>
          <w:lang w:val="en-US"/>
        </w:rPr>
        <w:t xml:space="preserve">Geometry of the area of interest. See </w:t>
      </w:r>
      <w:r w:rsidR="00CE3C41">
        <w:rPr>
          <w:lang w:val="en-US"/>
        </w:rPr>
        <w:fldChar w:fldCharType="begin"/>
      </w:r>
      <w:r w:rsidR="00CE3C41">
        <w:rPr>
          <w:lang w:val="en-US"/>
        </w:rPr>
        <w:instrText xml:space="preserve"> REF _Ref196501451 \r \h </w:instrText>
      </w:r>
      <w:r w:rsidR="00CE3C41">
        <w:rPr>
          <w:lang w:val="en-US"/>
        </w:rPr>
      </w:r>
      <w:r w:rsidR="00CE3C41">
        <w:rPr>
          <w:lang w:val="en-US"/>
        </w:rPr>
        <w:fldChar w:fldCharType="separate"/>
      </w:r>
      <w:r w:rsidR="00CE3C41">
        <w:rPr>
          <w:lang w:val="en-US"/>
        </w:rPr>
        <w:t>4.2.1</w:t>
      </w:r>
      <w:r w:rsidR="00CE3C41">
        <w:rPr>
          <w:lang w:val="en-US"/>
        </w:rPr>
        <w:fldChar w:fldCharType="end"/>
      </w:r>
    </w:p>
    <w:p w14:paraId="6B2D417B" w14:textId="1CD5AD30" w:rsidR="006261D5" w:rsidRDefault="006261D5" w:rsidP="006261D5">
      <w:pPr>
        <w:pStyle w:val="BodyText"/>
        <w:rPr>
          <w:lang w:val="en-US"/>
        </w:rPr>
      </w:pPr>
      <w:r w:rsidRPr="006261D5">
        <w:rPr>
          <w:lang w:val="en-US"/>
        </w:rPr>
        <w:t>If the service has not received a callback parameter, the service must be able to search the service registry for the consumer to discover valid endpoints for the consumer. The following parameters are expected in this case:</w:t>
      </w:r>
    </w:p>
    <w:p w14:paraId="2DA0B4E5" w14:textId="7A91B32C" w:rsidR="00DB142B" w:rsidRPr="00DB142B" w:rsidRDefault="00DB142B" w:rsidP="00DB142B">
      <w:pPr>
        <w:pStyle w:val="Bullet1"/>
        <w:rPr>
          <w:lang w:val="en-US"/>
        </w:rPr>
      </w:pPr>
      <w:r w:rsidRPr="00DB142B">
        <w:rPr>
          <w:lang w:val="en-US"/>
        </w:rPr>
        <w:t>The technical service design MRN and version number that the service implements.</w:t>
      </w:r>
    </w:p>
    <w:p w14:paraId="7FB6EA7D" w14:textId="12649833" w:rsidR="00DB142B" w:rsidRDefault="00DB142B" w:rsidP="00DB142B">
      <w:pPr>
        <w:pStyle w:val="Bullet1"/>
        <w:rPr>
          <w:lang w:val="en-US"/>
        </w:rPr>
      </w:pPr>
      <w:r w:rsidRPr="00DB142B">
        <w:rPr>
          <w:lang w:val="en-US"/>
        </w:rPr>
        <w:t>The MR</w:t>
      </w:r>
      <w:r>
        <w:rPr>
          <w:lang w:val="en-US"/>
        </w:rPr>
        <w:t>N</w:t>
      </w:r>
      <w:r w:rsidRPr="00DB142B">
        <w:rPr>
          <w:lang w:val="en-US"/>
        </w:rPr>
        <w:t xml:space="preserve"> of the consumer.</w:t>
      </w:r>
    </w:p>
    <w:p w14:paraId="3212060A" w14:textId="56AD9579" w:rsidR="00DB142B" w:rsidRDefault="00260BC2" w:rsidP="00260BC2">
      <w:pPr>
        <w:pStyle w:val="BodyText"/>
        <w:rPr>
          <w:lang w:val="en-US"/>
        </w:rPr>
      </w:pPr>
      <w:r w:rsidRPr="00260BC2">
        <w:rPr>
          <w:lang w:val="en-US"/>
        </w:rPr>
        <w:t xml:space="preserve">The actual method and logic of service discovery is outlined in </w:t>
      </w:r>
      <w:r w:rsidR="004437BB">
        <w:rPr>
          <w:lang w:val="en-US"/>
        </w:rPr>
        <w:t>G1191</w:t>
      </w:r>
      <w:r w:rsidRPr="00260BC2">
        <w:rPr>
          <w:lang w:val="en-US"/>
        </w:rPr>
        <w:t>.</w:t>
      </w:r>
    </w:p>
    <w:p w14:paraId="03527D43" w14:textId="77777777" w:rsidR="00B2463E" w:rsidRPr="00B2463E" w:rsidRDefault="00B2463E" w:rsidP="00B2463E">
      <w:pPr>
        <w:pStyle w:val="Heading3"/>
        <w:ind w:left="855" w:hanging="855"/>
        <w:rPr>
          <w:lang w:val="en-US"/>
        </w:rPr>
      </w:pPr>
      <w:bookmarkStart w:id="53" w:name="_Toc206777097"/>
      <w:r w:rsidRPr="00B2463E">
        <w:rPr>
          <w:lang w:val="en-US"/>
        </w:rPr>
        <w:t>Service registry updates</w:t>
      </w:r>
      <w:bookmarkEnd w:id="53"/>
    </w:p>
    <w:p w14:paraId="47805320" w14:textId="77777777" w:rsidR="00A332A7" w:rsidRPr="00A332A7" w:rsidRDefault="00A332A7" w:rsidP="00A332A7">
      <w:pPr>
        <w:pStyle w:val="BodyText"/>
        <w:rPr>
          <w:lang w:val="en-US"/>
        </w:rPr>
      </w:pPr>
      <w:r w:rsidRPr="00A332A7">
        <w:rPr>
          <w:lang w:val="en-US"/>
        </w:rPr>
        <w:t xml:space="preserve">The service should be able to update the supported versions of the technical service design, its certificates and endpoint automatically to the service registry. The service must also define the geometry of the area that the service covers to allow for service discovery. </w:t>
      </w:r>
    </w:p>
    <w:p w14:paraId="2101E02C" w14:textId="77777777" w:rsidR="00A332A7" w:rsidRPr="00A332A7" w:rsidRDefault="00A332A7" w:rsidP="00A332A7">
      <w:pPr>
        <w:pStyle w:val="BodyText"/>
        <w:rPr>
          <w:lang w:val="en-US"/>
        </w:rPr>
      </w:pPr>
      <w:r w:rsidRPr="00A332A7">
        <w:rPr>
          <w:lang w:val="en-US"/>
        </w:rPr>
        <w:lastRenderedPageBreak/>
        <w:t>If registered in a service registry, the consumer should also be able to update the supported versions of the technical design, its certificates and endpoint automatically to the service registry.</w:t>
      </w:r>
    </w:p>
    <w:p w14:paraId="1D3A5625" w14:textId="231411C8" w:rsidR="00260BC2" w:rsidRDefault="00A332A7" w:rsidP="00A332A7">
      <w:pPr>
        <w:pStyle w:val="BodyText"/>
        <w:rPr>
          <w:lang w:val="en-US"/>
        </w:rPr>
      </w:pPr>
      <w:r w:rsidRPr="00A332A7">
        <w:rPr>
          <w:lang w:val="en-US"/>
        </w:rPr>
        <w:t xml:space="preserve">The actual method and logic of service discovery is outlined in </w:t>
      </w:r>
      <w:r w:rsidR="004437BB">
        <w:rPr>
          <w:lang w:val="en-US"/>
        </w:rPr>
        <w:t>G1191</w:t>
      </w:r>
      <w:r w:rsidRPr="00A332A7">
        <w:rPr>
          <w:lang w:val="en-US"/>
        </w:rPr>
        <w:t>.</w:t>
      </w:r>
    </w:p>
    <w:p w14:paraId="5D2F9D70" w14:textId="5C8571AB" w:rsidR="00A332A7" w:rsidRDefault="00A332A7" w:rsidP="00A332A7">
      <w:pPr>
        <w:pStyle w:val="Heading3"/>
        <w:rPr>
          <w:lang w:val="en-US"/>
        </w:rPr>
      </w:pPr>
      <w:bookmarkStart w:id="54" w:name="_Toc206777098"/>
      <w:r>
        <w:rPr>
          <w:lang w:val="en-US"/>
        </w:rPr>
        <w:t>System status</w:t>
      </w:r>
      <w:bookmarkEnd w:id="54"/>
    </w:p>
    <w:p w14:paraId="02C9FFCA" w14:textId="518980BB" w:rsidR="00A332A7" w:rsidRDefault="004E1927" w:rsidP="00A332A7">
      <w:pPr>
        <w:pStyle w:val="BodyText"/>
        <w:rPr>
          <w:lang w:val="en-US"/>
        </w:rPr>
      </w:pPr>
      <w:r w:rsidRPr="004E1927">
        <w:rPr>
          <w:lang w:val="en-US"/>
        </w:rPr>
        <w:t>Both the service and consumer endpoints must support a way of checking that the endpoint is available via e.g. a ping interface without sending a valid message.</w:t>
      </w:r>
    </w:p>
    <w:p w14:paraId="61D277AA" w14:textId="77777777" w:rsidR="00A5511A" w:rsidRPr="00A5511A" w:rsidRDefault="00A5511A" w:rsidP="00A5511A">
      <w:pPr>
        <w:pStyle w:val="Heading3"/>
        <w:ind w:left="855" w:hanging="855"/>
        <w:rPr>
          <w:lang w:val="en-US"/>
        </w:rPr>
      </w:pPr>
      <w:bookmarkStart w:id="55" w:name="_Toc206777099"/>
      <w:r w:rsidRPr="00A5511A">
        <w:rPr>
          <w:lang w:val="en-US"/>
        </w:rPr>
        <w:t>Send and receive acknowledgment</w:t>
      </w:r>
      <w:bookmarkEnd w:id="55"/>
    </w:p>
    <w:p w14:paraId="5EB5F0D2" w14:textId="58E72232" w:rsidR="004E1927" w:rsidRDefault="008840F2" w:rsidP="00A5511A">
      <w:pPr>
        <w:pStyle w:val="BodyText"/>
        <w:rPr>
          <w:lang w:val="en-US"/>
        </w:rPr>
      </w:pPr>
      <w:r w:rsidRPr="008840F2">
        <w:rPr>
          <w:lang w:val="en-US"/>
        </w:rPr>
        <w:t xml:space="preserve">Both the service and consumer must have a method of sending and receiving acknowledgments of delivery to end systems. As many of the operations are asynchronous and may depend on multiple intermediate systems there is a need to be able to show to the end users of the systems the status of message delivery that exceeds the technical status of the initial message transfer. This interface must require the presence of the message identifier (see </w:t>
      </w:r>
      <w:r w:rsidR="00CE3C41">
        <w:rPr>
          <w:lang w:val="en-US"/>
        </w:rPr>
        <w:fldChar w:fldCharType="begin"/>
      </w:r>
      <w:r w:rsidR="00CE3C41">
        <w:rPr>
          <w:lang w:val="en-US"/>
        </w:rPr>
        <w:instrText xml:space="preserve"> REF _Ref196501493 \r \h </w:instrText>
      </w:r>
      <w:r w:rsidR="00CE3C41">
        <w:rPr>
          <w:lang w:val="en-US"/>
        </w:rPr>
      </w:r>
      <w:r w:rsidR="00CE3C41">
        <w:rPr>
          <w:lang w:val="en-US"/>
        </w:rPr>
        <w:fldChar w:fldCharType="separate"/>
      </w:r>
      <w:r w:rsidR="00CE3C41">
        <w:rPr>
          <w:lang w:val="en-US"/>
        </w:rPr>
        <w:t>4.2.4</w:t>
      </w:r>
      <w:r w:rsidR="00CE3C41">
        <w:rPr>
          <w:lang w:val="en-US"/>
        </w:rPr>
        <w:fldChar w:fldCharType="end"/>
      </w:r>
      <w:r w:rsidRPr="008840F2">
        <w:rPr>
          <w:lang w:val="en-US"/>
        </w:rPr>
        <w:t>).</w:t>
      </w:r>
    </w:p>
    <w:p w14:paraId="2BDE92A1" w14:textId="49A13A2D" w:rsidR="008840F2" w:rsidRDefault="008840F2" w:rsidP="008840F2">
      <w:pPr>
        <w:pStyle w:val="Heading3"/>
        <w:rPr>
          <w:lang w:val="en-US"/>
        </w:rPr>
      </w:pPr>
      <w:bookmarkStart w:id="56" w:name="_Toc206777100"/>
      <w:r>
        <w:rPr>
          <w:lang w:val="en-US"/>
        </w:rPr>
        <w:t xml:space="preserve">Send </w:t>
      </w:r>
      <w:r w:rsidR="00255DD6">
        <w:rPr>
          <w:lang w:val="en-US"/>
        </w:rPr>
        <w:t>message</w:t>
      </w:r>
      <w:bookmarkEnd w:id="56"/>
    </w:p>
    <w:p w14:paraId="132A273C" w14:textId="04F88802" w:rsidR="008840F2" w:rsidRDefault="00255DD6" w:rsidP="008840F2">
      <w:pPr>
        <w:pStyle w:val="BodyText"/>
        <w:rPr>
          <w:lang w:val="en-US"/>
        </w:rPr>
      </w:pPr>
      <w:r>
        <w:rPr>
          <w:lang w:val="en-US"/>
        </w:rPr>
        <w:t>TODO</w:t>
      </w:r>
    </w:p>
    <w:p w14:paraId="59B830DD" w14:textId="2D45F90E" w:rsidR="00AF416E" w:rsidRDefault="00AF416E" w:rsidP="00AF416E">
      <w:pPr>
        <w:pStyle w:val="Heading3"/>
        <w:rPr>
          <w:lang w:val="en-US"/>
        </w:rPr>
      </w:pPr>
      <w:bookmarkStart w:id="57" w:name="_Toc206777101"/>
      <w:r>
        <w:rPr>
          <w:lang w:val="en-US"/>
        </w:rPr>
        <w:t xml:space="preserve">Receive </w:t>
      </w:r>
      <w:r w:rsidR="00255DD6">
        <w:rPr>
          <w:lang w:val="en-US"/>
        </w:rPr>
        <w:t>message</w:t>
      </w:r>
      <w:bookmarkEnd w:id="57"/>
    </w:p>
    <w:p w14:paraId="44A6AB1B" w14:textId="6FF52187" w:rsidR="00AF416E" w:rsidRDefault="00255DD6" w:rsidP="008E3955">
      <w:pPr>
        <w:pStyle w:val="BodyText"/>
        <w:rPr>
          <w:lang w:val="en-US"/>
        </w:rPr>
      </w:pPr>
      <w:r>
        <w:rPr>
          <w:lang w:val="en-US"/>
        </w:rPr>
        <w:t>TODO</w:t>
      </w:r>
    </w:p>
    <w:p w14:paraId="75E93FE1" w14:textId="5A2FB654" w:rsidR="00613684" w:rsidRPr="00613684" w:rsidRDefault="00613684" w:rsidP="00613684">
      <w:pPr>
        <w:pStyle w:val="Heading3"/>
        <w:ind w:left="855" w:hanging="855"/>
        <w:rPr>
          <w:lang w:val="en-US"/>
        </w:rPr>
      </w:pPr>
      <w:bookmarkStart w:id="58" w:name="_Toc206777102"/>
      <w:r w:rsidRPr="00613684">
        <w:rPr>
          <w:lang w:val="en-US"/>
        </w:rPr>
        <w:t xml:space="preserve">Subscribe to </w:t>
      </w:r>
      <w:r w:rsidR="00255DD6">
        <w:rPr>
          <w:lang w:val="en-US"/>
        </w:rPr>
        <w:t>information</w:t>
      </w:r>
      <w:bookmarkEnd w:id="58"/>
    </w:p>
    <w:p w14:paraId="4C0D612E" w14:textId="401D7FA6" w:rsidR="008E3955" w:rsidRDefault="00255DD6" w:rsidP="00613684">
      <w:pPr>
        <w:pStyle w:val="BodyText"/>
        <w:rPr>
          <w:lang w:val="en-US"/>
        </w:rPr>
      </w:pPr>
      <w:r>
        <w:rPr>
          <w:lang w:val="en-US"/>
        </w:rPr>
        <w:t>TODO</w:t>
      </w:r>
    </w:p>
    <w:p w14:paraId="78BB3D2B" w14:textId="2F49869F" w:rsidR="00675843" w:rsidRDefault="00675843" w:rsidP="00675843">
      <w:pPr>
        <w:pStyle w:val="Heading3"/>
        <w:rPr>
          <w:lang w:val="en-US"/>
        </w:rPr>
      </w:pPr>
      <w:bookmarkStart w:id="59" w:name="_Toc206777103"/>
      <w:r>
        <w:rPr>
          <w:lang w:val="en-US"/>
        </w:rPr>
        <w:t>Discovering service functionality</w:t>
      </w:r>
      <w:bookmarkEnd w:id="59"/>
    </w:p>
    <w:p w14:paraId="086CA21A" w14:textId="3A6D2906" w:rsidR="00675843" w:rsidRPr="00675843" w:rsidRDefault="00AC6942" w:rsidP="00675843">
      <w:pPr>
        <w:pStyle w:val="BodyText"/>
        <w:rPr>
          <w:lang w:val="en-US"/>
        </w:rPr>
      </w:pPr>
      <w:r w:rsidRPr="00AC6942">
        <w:rPr>
          <w:lang w:val="en-US"/>
        </w:rPr>
        <w:t xml:space="preserve">The consumer must have the ability to discover </w:t>
      </w:r>
      <w:proofErr w:type="gramStart"/>
      <w:r w:rsidRPr="00AC6942">
        <w:rPr>
          <w:lang w:val="en-US"/>
        </w:rPr>
        <w:t>all of</w:t>
      </w:r>
      <w:proofErr w:type="gramEnd"/>
      <w:r w:rsidRPr="00AC6942">
        <w:rPr>
          <w:lang w:val="en-US"/>
        </w:rPr>
        <w:t xml:space="preserve"> the interfaces provided by the service. The service must provide an interface that supports the discovery of available functionality.</w:t>
      </w:r>
    </w:p>
    <w:p w14:paraId="70DB8F9F" w14:textId="22DDE14F" w:rsidR="00355FE8" w:rsidRDefault="00A77B2A" w:rsidP="00A77B2A">
      <w:pPr>
        <w:pStyle w:val="Heading2"/>
        <w:rPr>
          <w:lang w:val="en-US"/>
        </w:rPr>
      </w:pPr>
      <w:bookmarkStart w:id="60" w:name="_Toc206777104"/>
      <w:r>
        <w:rPr>
          <w:lang w:val="en-US"/>
        </w:rPr>
        <w:t>Logical parameters</w:t>
      </w:r>
      <w:bookmarkEnd w:id="60"/>
    </w:p>
    <w:p w14:paraId="6A3CA641" w14:textId="77777777" w:rsidR="0006030E" w:rsidRPr="0006030E" w:rsidRDefault="0006030E" w:rsidP="0006030E">
      <w:pPr>
        <w:pStyle w:val="Heading2separationline"/>
        <w:rPr>
          <w:lang w:val="en-US"/>
        </w:rPr>
      </w:pPr>
    </w:p>
    <w:p w14:paraId="150F14C8" w14:textId="60F45AA4" w:rsidR="00A77B2A" w:rsidRDefault="00A43A8E" w:rsidP="00A77B2A">
      <w:pPr>
        <w:rPr>
          <w:lang w:val="en-US"/>
        </w:rPr>
      </w:pPr>
      <w:r w:rsidRPr="00A43A8E">
        <w:rPr>
          <w:lang w:val="en-US"/>
        </w:rPr>
        <w:t>Here we will cover the abstract logical parameters that are common for multiple interfaces. Actual parameter structures, response structures or error handling is not specified. These will be defined in more detail in the technical design documents</w:t>
      </w:r>
      <w:r w:rsidR="0078497D" w:rsidRPr="0078497D">
        <w:rPr>
          <w:lang w:val="en-US"/>
        </w:rPr>
        <w:t>.</w:t>
      </w:r>
    </w:p>
    <w:p w14:paraId="3DF88BF1" w14:textId="0AA583F2" w:rsidR="00B51E18" w:rsidRDefault="00B51E18" w:rsidP="00B51E18">
      <w:pPr>
        <w:pStyle w:val="Heading3"/>
        <w:rPr>
          <w:lang w:val="en-US"/>
        </w:rPr>
      </w:pPr>
      <w:bookmarkStart w:id="61" w:name="_Ref196501451"/>
      <w:bookmarkStart w:id="62" w:name="_Toc206777105"/>
      <w:r>
        <w:rPr>
          <w:lang w:val="en-US"/>
        </w:rPr>
        <w:t>Callback</w:t>
      </w:r>
      <w:bookmarkEnd w:id="61"/>
      <w:bookmarkEnd w:id="62"/>
    </w:p>
    <w:p w14:paraId="66743D87" w14:textId="77777777" w:rsidR="00463CF5" w:rsidRPr="00463CF5" w:rsidRDefault="00463CF5" w:rsidP="00463CF5">
      <w:pPr>
        <w:pStyle w:val="BodyText"/>
        <w:rPr>
          <w:lang w:val="en-US"/>
        </w:rPr>
      </w:pPr>
      <w:r w:rsidRPr="00463CF5">
        <w:rPr>
          <w:lang w:val="en-US"/>
        </w:rPr>
        <w:t>For most operations initiated by the consumer a callback parameter is expected that defines how or where the service may respond to the consumer. This parameter is not required, but if it is not present, the consumer must be available in a service registry for discovery (see 4.1.1). The actual method of the callback depends on the service design.</w:t>
      </w:r>
    </w:p>
    <w:p w14:paraId="14695543" w14:textId="1829FB3C" w:rsidR="00463CF5" w:rsidRPr="00463CF5" w:rsidRDefault="00463CF5" w:rsidP="00463CF5">
      <w:pPr>
        <w:pStyle w:val="Heading3"/>
        <w:rPr>
          <w:lang w:val="en-US"/>
        </w:rPr>
      </w:pPr>
      <w:bookmarkStart w:id="63" w:name="_Toc206777106"/>
      <w:r w:rsidRPr="00463CF5">
        <w:rPr>
          <w:lang w:val="en-US"/>
        </w:rPr>
        <w:t>Geometry</w:t>
      </w:r>
      <w:bookmarkEnd w:id="63"/>
    </w:p>
    <w:p w14:paraId="27F8B06D" w14:textId="77777777" w:rsidR="00463CF5" w:rsidRPr="00463CF5" w:rsidRDefault="00463CF5" w:rsidP="00463CF5">
      <w:pPr>
        <w:pStyle w:val="BodyText"/>
        <w:rPr>
          <w:lang w:val="en-US"/>
        </w:rPr>
      </w:pPr>
      <w:r w:rsidRPr="00463CF5">
        <w:rPr>
          <w:lang w:val="en-US"/>
        </w:rPr>
        <w:t>When sharing geometries as a search parameter the geometry may either be an actual representation of the route with all waypoints and legs represented or a simplified representation of the geometry that can be any of the following (non-inclusive)</w:t>
      </w:r>
    </w:p>
    <w:p w14:paraId="0A950B36" w14:textId="0951D6EC" w:rsidR="00463CF5" w:rsidRPr="00463CF5" w:rsidRDefault="00463CF5" w:rsidP="00463CF5">
      <w:pPr>
        <w:pStyle w:val="Bullet1"/>
        <w:rPr>
          <w:lang w:val="en-US"/>
        </w:rPr>
      </w:pPr>
      <w:r w:rsidRPr="00463CF5">
        <w:rPr>
          <w:lang w:val="en-US"/>
        </w:rPr>
        <w:t>List of waypoint coordinates</w:t>
      </w:r>
    </w:p>
    <w:p w14:paraId="12DBC048" w14:textId="214A2CBC" w:rsidR="00463CF5" w:rsidRPr="00463CF5" w:rsidRDefault="00463CF5" w:rsidP="00463CF5">
      <w:pPr>
        <w:pStyle w:val="Bullet1"/>
        <w:rPr>
          <w:lang w:val="en-US"/>
        </w:rPr>
      </w:pPr>
      <w:r w:rsidRPr="00463CF5">
        <w:rPr>
          <w:lang w:val="en-US"/>
        </w:rPr>
        <w:lastRenderedPageBreak/>
        <w:t>A simplified polygon of the route</w:t>
      </w:r>
    </w:p>
    <w:p w14:paraId="136C3D56" w14:textId="30CF6407" w:rsidR="00463CF5" w:rsidRPr="00463CF5" w:rsidRDefault="00463CF5" w:rsidP="00463CF5">
      <w:pPr>
        <w:pStyle w:val="Bullet1"/>
        <w:rPr>
          <w:lang w:val="en-US"/>
        </w:rPr>
      </w:pPr>
      <w:r w:rsidRPr="00463CF5">
        <w:rPr>
          <w:lang w:val="en-US"/>
        </w:rPr>
        <w:t>A simplified version of the route</w:t>
      </w:r>
    </w:p>
    <w:p w14:paraId="3A79C20B" w14:textId="77777777" w:rsidR="00463CF5" w:rsidRPr="00463CF5" w:rsidRDefault="00463CF5" w:rsidP="00463CF5">
      <w:pPr>
        <w:pStyle w:val="BodyText"/>
        <w:rPr>
          <w:lang w:val="en-US"/>
        </w:rPr>
      </w:pPr>
    </w:p>
    <w:p w14:paraId="6C15E381" w14:textId="77777777" w:rsidR="00463CF5" w:rsidRPr="00463CF5" w:rsidRDefault="00463CF5" w:rsidP="00463CF5">
      <w:pPr>
        <w:pStyle w:val="BodyText"/>
        <w:rPr>
          <w:lang w:val="en-US"/>
        </w:rPr>
      </w:pPr>
      <w:r w:rsidRPr="00463CF5">
        <w:rPr>
          <w:lang w:val="en-US"/>
        </w:rPr>
        <w:t>Any padding that is needed for the geometry when creating the geometry (e.g. for searches of services along a route) must be added by the creator of the query. Recipients can use the incoming geometry as is.</w:t>
      </w:r>
    </w:p>
    <w:p w14:paraId="6F978600" w14:textId="068D6BD8" w:rsidR="00463CF5" w:rsidRPr="00463CF5" w:rsidRDefault="00463CF5" w:rsidP="00463CF5">
      <w:pPr>
        <w:pStyle w:val="Heading3"/>
        <w:rPr>
          <w:lang w:val="en-US"/>
        </w:rPr>
      </w:pPr>
      <w:bookmarkStart w:id="64" w:name="_Ref196501493"/>
      <w:bookmarkStart w:id="65" w:name="_Toc206777107"/>
      <w:r w:rsidRPr="00463CF5">
        <w:rPr>
          <w:lang w:val="en-US"/>
        </w:rPr>
        <w:t>Message identifier</w:t>
      </w:r>
      <w:bookmarkEnd w:id="64"/>
      <w:bookmarkEnd w:id="65"/>
    </w:p>
    <w:p w14:paraId="22FCA01E" w14:textId="77777777" w:rsidR="00463CF5" w:rsidRPr="00463CF5" w:rsidRDefault="00463CF5" w:rsidP="00463CF5">
      <w:pPr>
        <w:pStyle w:val="BodyText"/>
        <w:rPr>
          <w:lang w:val="en-US"/>
        </w:rPr>
      </w:pPr>
      <w:r w:rsidRPr="00463CF5">
        <w:rPr>
          <w:lang w:val="en-US"/>
        </w:rPr>
        <w:t>In all operations where an acknowledgment is requested, a unique identifier of the message must be present that the acknowledgment can refer to. This is typically referred to as a transaction identifier, correlation id and so on.</w:t>
      </w:r>
    </w:p>
    <w:p w14:paraId="50976AF3" w14:textId="4CF55895" w:rsidR="00463CF5" w:rsidRPr="00463CF5" w:rsidRDefault="00463CF5" w:rsidP="00463CF5">
      <w:pPr>
        <w:pStyle w:val="Heading3"/>
        <w:rPr>
          <w:lang w:val="en-US"/>
        </w:rPr>
      </w:pPr>
      <w:bookmarkStart w:id="66" w:name="_Toc206777108"/>
      <w:r w:rsidRPr="00463CF5">
        <w:rPr>
          <w:lang w:val="en-US"/>
        </w:rPr>
        <w:t>Service discovery</w:t>
      </w:r>
      <w:bookmarkEnd w:id="66"/>
    </w:p>
    <w:p w14:paraId="5BEED420" w14:textId="77777777" w:rsidR="00463CF5" w:rsidRPr="00463CF5" w:rsidRDefault="00463CF5" w:rsidP="00463CF5">
      <w:pPr>
        <w:pStyle w:val="BodyText"/>
        <w:rPr>
          <w:lang w:val="en-US"/>
        </w:rPr>
      </w:pPr>
      <w:r w:rsidRPr="00463CF5">
        <w:rPr>
          <w:lang w:val="en-US"/>
        </w:rPr>
        <w:t>The typical parameters used in service discovery are defined in 4.1.1. It is important to note that searching for multiple versions of a service design that can be used is possible to ensure that the search returns all compatible versions and not just a single version.</w:t>
      </w:r>
    </w:p>
    <w:p w14:paraId="13BA8F7E" w14:textId="744CC662" w:rsidR="00B51E18" w:rsidRPr="00B51E18" w:rsidRDefault="00463CF5" w:rsidP="00463CF5">
      <w:pPr>
        <w:pStyle w:val="BodyText"/>
        <w:rPr>
          <w:lang w:val="en-US"/>
        </w:rPr>
      </w:pPr>
      <w:r w:rsidRPr="00463CF5">
        <w:rPr>
          <w:lang w:val="en-US"/>
        </w:rPr>
        <w:t>It is also important to note that from a service discovery point of view the version of the actual implementation should not have any significance.</w:t>
      </w:r>
    </w:p>
    <w:p w14:paraId="588C0FD8" w14:textId="76E18574" w:rsidR="00033406" w:rsidRDefault="00033406" w:rsidP="00033406">
      <w:pPr>
        <w:pStyle w:val="Heading1"/>
      </w:pPr>
      <w:bookmarkStart w:id="67" w:name="_Toc206777109"/>
      <w:r>
        <w:lastRenderedPageBreak/>
        <w:t>Service Data Model</w:t>
      </w:r>
      <w:bookmarkEnd w:id="67"/>
    </w:p>
    <w:p w14:paraId="5F6D0DB8" w14:textId="77777777" w:rsidR="0006030E" w:rsidRDefault="0006030E" w:rsidP="0006030E">
      <w:pPr>
        <w:pStyle w:val="Heading1separationline"/>
        <w:rPr>
          <w:lang w:val="en-US"/>
        </w:rPr>
      </w:pPr>
    </w:p>
    <w:p w14:paraId="71E8ED02" w14:textId="13E5F2DA" w:rsidR="00463CF5" w:rsidRDefault="001C0BE9" w:rsidP="006067CC">
      <w:pPr>
        <w:pStyle w:val="BodyText"/>
        <w:rPr>
          <w:lang w:val="en-US"/>
        </w:rPr>
      </w:pPr>
      <w:r w:rsidRPr="001C0BE9">
        <w:rPr>
          <w:lang w:val="en-US"/>
        </w:rPr>
        <w:t>The basis of the data model used in this service is S-</w:t>
      </w:r>
      <w:r w:rsidR="006067CC">
        <w:rPr>
          <w:lang w:val="en-US"/>
        </w:rPr>
        <w:t>212.</w:t>
      </w:r>
      <w:r w:rsidR="00FD5AE3">
        <w:rPr>
          <w:lang w:val="en-US"/>
        </w:rPr>
        <w:t xml:space="preserve"> TODO</w:t>
      </w:r>
    </w:p>
    <w:p w14:paraId="15FE6C30" w14:textId="3E796F68" w:rsidR="00F144B9" w:rsidRDefault="00F144B9" w:rsidP="001C0BE9">
      <w:pPr>
        <w:pStyle w:val="BodyText"/>
        <w:rPr>
          <w:lang w:val="en-US"/>
        </w:rPr>
      </w:pPr>
    </w:p>
    <w:p w14:paraId="1E7735F6" w14:textId="3798223B" w:rsidR="00F144B9" w:rsidRDefault="00F144B9" w:rsidP="00F144B9">
      <w:pPr>
        <w:pStyle w:val="Caption"/>
      </w:pPr>
      <w:bookmarkStart w:id="68" w:name="_Toc206790260"/>
      <w:commentRangeStart w:id="69"/>
      <w:r>
        <w:t xml:space="preserve">Figure </w:t>
      </w:r>
      <w:fldSimple w:instr=" SEQ Figure \* ARABIC ">
        <w:r w:rsidR="000D06B0">
          <w:rPr>
            <w:noProof/>
          </w:rPr>
          <w:t>3</w:t>
        </w:r>
      </w:fldSimple>
      <w:r>
        <w:t xml:space="preserve"> Abstract object model of the</w:t>
      </w:r>
      <w:r w:rsidR="009528CB">
        <w:t xml:space="preserve"> VTS information</w:t>
      </w:r>
      <w:r>
        <w:t xml:space="preserve"> data</w:t>
      </w:r>
      <w:commentRangeEnd w:id="69"/>
      <w:r w:rsidR="00FD5AE3">
        <w:rPr>
          <w:rStyle w:val="CommentReference"/>
          <w:i w:val="0"/>
          <w:color w:val="auto"/>
          <w:lang w:val="en-GB"/>
        </w:rPr>
        <w:commentReference w:id="69"/>
      </w:r>
      <w:bookmarkEnd w:id="68"/>
    </w:p>
    <w:p w14:paraId="6601AFB0" w14:textId="43EC3221" w:rsidR="00F144B9" w:rsidRDefault="00F144B9" w:rsidP="00F144B9">
      <w:pPr>
        <w:rPr>
          <w:lang w:val="en-US"/>
        </w:rPr>
      </w:pPr>
    </w:p>
    <w:p w14:paraId="6074CB9F" w14:textId="71FCA653" w:rsidR="00F52886" w:rsidRDefault="00F52886" w:rsidP="00F144B9">
      <w:pPr>
        <w:rPr>
          <w:lang w:val="en-US"/>
        </w:rPr>
      </w:pPr>
      <w:r>
        <w:rPr>
          <w:lang w:val="en-US"/>
        </w:rPr>
        <w:t xml:space="preserve">Message can contain </w:t>
      </w:r>
    </w:p>
    <w:p w14:paraId="7D5CFA39" w14:textId="77777777" w:rsidR="00F84771" w:rsidRDefault="00F84771" w:rsidP="00F84771">
      <w:pPr>
        <w:pStyle w:val="BodyText"/>
        <w:ind w:left="360"/>
      </w:pPr>
      <w:r>
        <w:t>Geometry</w:t>
      </w:r>
    </w:p>
    <w:p w14:paraId="72F861B4" w14:textId="77777777" w:rsidR="00F84771" w:rsidRDefault="00F84771" w:rsidP="00F84771">
      <w:pPr>
        <w:pStyle w:val="BodyText"/>
        <w:ind w:left="360"/>
      </w:pPr>
      <w:r>
        <w:t>Time</w:t>
      </w:r>
    </w:p>
    <w:p w14:paraId="3DC9201D" w14:textId="77777777" w:rsidR="00F84771" w:rsidRDefault="00F84771" w:rsidP="00F84771">
      <w:pPr>
        <w:pStyle w:val="BodyText"/>
        <w:ind w:left="360"/>
      </w:pPr>
      <w:r>
        <w:t>Pictures</w:t>
      </w:r>
    </w:p>
    <w:p w14:paraId="67E1DDC3" w14:textId="77777777" w:rsidR="00F84771" w:rsidRDefault="00F84771" w:rsidP="00F84771">
      <w:pPr>
        <w:pStyle w:val="BodyText"/>
        <w:ind w:left="360"/>
      </w:pPr>
      <w:r>
        <w:t>Symbols</w:t>
      </w:r>
    </w:p>
    <w:p w14:paraId="5F056AE3" w14:textId="77777777" w:rsidR="00F84771" w:rsidRDefault="00F84771" w:rsidP="00F84771">
      <w:pPr>
        <w:pStyle w:val="BodyText"/>
        <w:ind w:left="360"/>
      </w:pPr>
      <w:r>
        <w:t>Form (</w:t>
      </w:r>
      <w:proofErr w:type="spellStart"/>
      <w:r>
        <w:t>eg</w:t>
      </w:r>
      <w:proofErr w:type="spellEnd"/>
      <w:r>
        <w:t xml:space="preserve"> questions that require structured answer)</w:t>
      </w:r>
    </w:p>
    <w:p w14:paraId="6DE279A1" w14:textId="77777777" w:rsidR="00F84771" w:rsidRDefault="00F84771" w:rsidP="00F84771">
      <w:pPr>
        <w:pStyle w:val="BodyText"/>
        <w:ind w:left="360"/>
      </w:pPr>
      <w:r>
        <w:t>Free text</w:t>
      </w:r>
    </w:p>
    <w:p w14:paraId="2460F64C" w14:textId="77777777" w:rsidR="00F84771" w:rsidRDefault="00F84771" w:rsidP="00F84771">
      <w:pPr>
        <w:pStyle w:val="BodyText"/>
        <w:ind w:left="360"/>
      </w:pPr>
      <w:r>
        <w:t>Time frame</w:t>
      </w:r>
    </w:p>
    <w:p w14:paraId="4D2F9C68" w14:textId="388DDF28" w:rsidR="00F84771" w:rsidRPr="00F84771" w:rsidRDefault="00F84771" w:rsidP="00F84771">
      <w:pPr>
        <w:pStyle w:val="BodyText"/>
        <w:ind w:left="360"/>
      </w:pPr>
      <w:r>
        <w:t>Attached file</w:t>
      </w:r>
    </w:p>
    <w:p w14:paraId="33715527" w14:textId="77777777" w:rsidR="004809C7" w:rsidRDefault="004809C7" w:rsidP="00F144B9">
      <w:pPr>
        <w:rPr>
          <w:lang w:val="en-US"/>
        </w:rPr>
      </w:pPr>
    </w:p>
    <w:p w14:paraId="54D8EF93" w14:textId="7FC41B8B" w:rsidR="004809C7" w:rsidRDefault="004809C7" w:rsidP="004809C7">
      <w:pPr>
        <w:pStyle w:val="Heading2"/>
        <w:rPr>
          <w:lang w:val="en-US"/>
        </w:rPr>
      </w:pPr>
      <w:bookmarkStart w:id="70" w:name="_Toc206777110"/>
      <w:r>
        <w:rPr>
          <w:lang w:val="en-US"/>
        </w:rPr>
        <w:t>Container type</w:t>
      </w:r>
      <w:bookmarkEnd w:id="70"/>
    </w:p>
    <w:p w14:paraId="30B45D14" w14:textId="77777777" w:rsidR="004809C7" w:rsidRDefault="004809C7" w:rsidP="004809C7">
      <w:pPr>
        <w:pStyle w:val="Heading2separationline"/>
        <w:rPr>
          <w:lang w:val="en-US"/>
        </w:rPr>
      </w:pPr>
    </w:p>
    <w:p w14:paraId="448DE745" w14:textId="10799A48" w:rsidR="004809C7" w:rsidRDefault="00971994" w:rsidP="00097BB7">
      <w:pPr>
        <w:pStyle w:val="BodyText"/>
        <w:rPr>
          <w:lang w:val="en-US"/>
        </w:rPr>
      </w:pPr>
      <w:r>
        <w:rPr>
          <w:lang w:val="en-US"/>
        </w:rPr>
        <w:t xml:space="preserve">As both the service and consumer of the service </w:t>
      </w:r>
      <w:r w:rsidR="00EA3354">
        <w:rPr>
          <w:lang w:val="en-US"/>
        </w:rPr>
        <w:t xml:space="preserve">are expected to create the S-212 messages that are sent and neither typically has an IHO producer code only the use of plain S-212 messages as payload is supported. The service and its consumers must not expect to receive </w:t>
      </w:r>
      <w:r w:rsidR="00097BB7">
        <w:rPr>
          <w:lang w:val="en-US"/>
        </w:rPr>
        <w:t>the message in an S-100 exchange set or dataset.</w:t>
      </w:r>
    </w:p>
    <w:p w14:paraId="2CCC0A45" w14:textId="03DDF3DC" w:rsidR="0000241C" w:rsidRDefault="0000241C" w:rsidP="004809C7">
      <w:pPr>
        <w:pStyle w:val="BodyText"/>
        <w:rPr>
          <w:lang w:val="en-US"/>
        </w:rPr>
      </w:pPr>
      <w:r w:rsidRPr="0000241C">
        <w:rPr>
          <w:lang w:val="en-US"/>
        </w:rPr>
        <w:t xml:space="preserve">The rationale for this is that there is no need to create a globally unique filename and/or path combination for the message that is required in both the S-100 exchange set and dataset metadata. The </w:t>
      </w:r>
      <w:r w:rsidR="00097BB7">
        <w:rPr>
          <w:lang w:val="en-US"/>
        </w:rPr>
        <w:t>message</w:t>
      </w:r>
      <w:r w:rsidRPr="0000241C">
        <w:rPr>
          <w:lang w:val="en-US"/>
        </w:rPr>
        <w:t xml:space="preserve"> being shared in this service can be considered ephemeral and the S-</w:t>
      </w:r>
      <w:r w:rsidR="00097BB7">
        <w:rPr>
          <w:lang w:val="en-US"/>
        </w:rPr>
        <w:t>212</w:t>
      </w:r>
      <w:r w:rsidRPr="0000241C">
        <w:rPr>
          <w:lang w:val="en-US"/>
        </w:rPr>
        <w:t xml:space="preserve"> format of the </w:t>
      </w:r>
      <w:r w:rsidR="00097BB7">
        <w:rPr>
          <w:lang w:val="en-US"/>
        </w:rPr>
        <w:t>message</w:t>
      </w:r>
      <w:r w:rsidRPr="0000241C">
        <w:rPr>
          <w:lang w:val="en-US"/>
        </w:rPr>
        <w:t xml:space="preserve"> does not need to be kept in storage for either the consumer or service. </w:t>
      </w:r>
    </w:p>
    <w:p w14:paraId="56E4E5DF" w14:textId="77777777" w:rsidR="00D67455" w:rsidRDefault="00D67455" w:rsidP="00D67455">
      <w:pPr>
        <w:pStyle w:val="Heading2"/>
        <w:rPr>
          <w:lang w:val="en-US"/>
        </w:rPr>
      </w:pPr>
      <w:bookmarkStart w:id="71" w:name="_Toc206777111"/>
      <w:r w:rsidRPr="00D67455">
        <w:rPr>
          <w:lang w:val="en-US"/>
        </w:rPr>
        <w:t>End-to-end verification of data</w:t>
      </w:r>
      <w:bookmarkEnd w:id="71"/>
    </w:p>
    <w:p w14:paraId="43001CC7" w14:textId="77777777" w:rsidR="00765C7D" w:rsidRPr="00765C7D" w:rsidRDefault="00765C7D" w:rsidP="00765C7D">
      <w:pPr>
        <w:pStyle w:val="Heading2separationline"/>
        <w:rPr>
          <w:lang w:val="en-US"/>
        </w:rPr>
      </w:pPr>
    </w:p>
    <w:p w14:paraId="02391500" w14:textId="1B0FE162" w:rsidR="0000241C" w:rsidRDefault="006B43DC" w:rsidP="00D67455">
      <w:pPr>
        <w:pStyle w:val="BodyText"/>
        <w:rPr>
          <w:lang w:val="en-US"/>
        </w:rPr>
      </w:pPr>
      <w:r w:rsidRPr="006B43DC">
        <w:rPr>
          <w:lang w:val="en-US"/>
        </w:rPr>
        <w:t xml:space="preserve">Because the </w:t>
      </w:r>
      <w:r w:rsidR="005F3DA8">
        <w:rPr>
          <w:lang w:val="en-US"/>
        </w:rPr>
        <w:t>VTS information</w:t>
      </w:r>
      <w:r w:rsidRPr="006B43DC">
        <w:rPr>
          <w:lang w:val="en-US"/>
        </w:rPr>
        <w:t xml:space="preserve"> shared in conforming applications do not have the full set of metadata and external structures of an S-100 exchange set, the signature of the </w:t>
      </w:r>
      <w:r w:rsidR="0033777B">
        <w:rPr>
          <w:lang w:val="en-US"/>
        </w:rPr>
        <w:t>message</w:t>
      </w:r>
      <w:r w:rsidRPr="006B43DC">
        <w:rPr>
          <w:lang w:val="en-US"/>
        </w:rPr>
        <w:t xml:space="preserve"> required in </w:t>
      </w:r>
      <w:r w:rsidR="0033777B">
        <w:rPr>
          <w:lang w:val="en-US"/>
        </w:rPr>
        <w:t>TODO</w:t>
      </w:r>
      <w:r w:rsidRPr="006B43DC">
        <w:rPr>
          <w:lang w:val="en-US"/>
        </w:rPr>
        <w:t xml:space="preserve"> must accompany the </w:t>
      </w:r>
      <w:r w:rsidR="0033777B">
        <w:rPr>
          <w:lang w:val="en-US"/>
        </w:rPr>
        <w:t>message</w:t>
      </w:r>
      <w:r w:rsidRPr="006B43DC">
        <w:rPr>
          <w:lang w:val="en-US"/>
        </w:rPr>
        <w:t xml:space="preserve"> in other means. In normal direct communication between consumer and service this is normally handled by communication headers and may be provided by the protocol. The service design must specify how the signature is transmitted.</w:t>
      </w:r>
    </w:p>
    <w:p w14:paraId="45559000" w14:textId="6D7E2053" w:rsidR="00435CC6" w:rsidRDefault="009F743F" w:rsidP="00435CC6">
      <w:pPr>
        <w:pStyle w:val="Heading2"/>
        <w:rPr>
          <w:lang w:val="en-US"/>
        </w:rPr>
      </w:pPr>
      <w:bookmarkStart w:id="72" w:name="_Toc206777112"/>
      <w:r>
        <w:rPr>
          <w:lang w:val="en-US"/>
        </w:rPr>
        <w:t>Message markers</w:t>
      </w:r>
      <w:bookmarkEnd w:id="72"/>
    </w:p>
    <w:p w14:paraId="4BCAD5DC" w14:textId="77777777" w:rsidR="00765C7D" w:rsidRDefault="00765C7D" w:rsidP="00765C7D">
      <w:pPr>
        <w:pStyle w:val="Heading2separationline"/>
        <w:rPr>
          <w:lang w:val="en-US"/>
        </w:rPr>
      </w:pPr>
    </w:p>
    <w:p w14:paraId="5A5B9D18" w14:textId="04A28BB5" w:rsidR="006B43DC" w:rsidRDefault="009F743F" w:rsidP="00765C7D">
      <w:pPr>
        <w:pStyle w:val="BodyText"/>
        <w:rPr>
          <w:lang w:val="en-US"/>
        </w:rPr>
      </w:pPr>
      <w:r>
        <w:rPr>
          <w:lang w:val="en-US"/>
        </w:rPr>
        <w:t>TODO explain message markers</w:t>
      </w:r>
    </w:p>
    <w:p w14:paraId="0F0AA71A" w14:textId="0F458237" w:rsidR="009F743F" w:rsidRDefault="00860B0F" w:rsidP="00765C7D">
      <w:pPr>
        <w:pStyle w:val="BodyText"/>
        <w:rPr>
          <w:lang w:val="en-US"/>
        </w:rPr>
      </w:pPr>
      <w:r>
        <w:rPr>
          <w:lang w:val="en-US"/>
        </w:rPr>
        <w:t xml:space="preserve">Message markers </w:t>
      </w:r>
      <w:r w:rsidR="00743AB5">
        <w:rPr>
          <w:lang w:val="en-US"/>
        </w:rPr>
        <w:t>are denoted in</w:t>
      </w:r>
      <w:r w:rsidR="006308B8">
        <w:rPr>
          <w:lang w:val="en-US"/>
        </w:rPr>
        <w:t xml:space="preserve"> S-212 by the attribute XXX and may contain the following values:</w:t>
      </w:r>
    </w:p>
    <w:p w14:paraId="6995E4E7" w14:textId="26B64582" w:rsidR="006308B8" w:rsidRDefault="006308B8" w:rsidP="00F84771">
      <w:pPr>
        <w:pStyle w:val="Bullet1"/>
        <w:numPr>
          <w:ilvl w:val="1"/>
          <w:numId w:val="31"/>
        </w:numPr>
        <w:rPr>
          <w:lang w:val="en-US"/>
        </w:rPr>
      </w:pPr>
      <w:r>
        <w:rPr>
          <w:lang w:val="en-US"/>
        </w:rPr>
        <w:t>Question</w:t>
      </w:r>
    </w:p>
    <w:p w14:paraId="589F7238" w14:textId="30588490" w:rsidR="006308B8" w:rsidRDefault="006308B8" w:rsidP="00F84771">
      <w:pPr>
        <w:pStyle w:val="Bullet1"/>
        <w:numPr>
          <w:ilvl w:val="1"/>
          <w:numId w:val="31"/>
        </w:numPr>
        <w:rPr>
          <w:lang w:val="en-US"/>
        </w:rPr>
      </w:pPr>
      <w:r>
        <w:rPr>
          <w:lang w:val="en-US"/>
        </w:rPr>
        <w:t>Information</w:t>
      </w:r>
    </w:p>
    <w:p w14:paraId="0EA8F4ED" w14:textId="50FD2122" w:rsidR="004C158F" w:rsidRDefault="004C158F" w:rsidP="00F84771">
      <w:pPr>
        <w:pStyle w:val="Bullet1"/>
        <w:numPr>
          <w:ilvl w:val="1"/>
          <w:numId w:val="31"/>
        </w:numPr>
        <w:rPr>
          <w:lang w:val="en-US"/>
        </w:rPr>
      </w:pPr>
      <w:r>
        <w:rPr>
          <w:lang w:val="en-US"/>
        </w:rPr>
        <w:lastRenderedPageBreak/>
        <w:t>Request</w:t>
      </w:r>
    </w:p>
    <w:p w14:paraId="3EA7E360" w14:textId="4BC934B8" w:rsidR="00AA33E8" w:rsidRDefault="00AA33E8" w:rsidP="00F84771">
      <w:pPr>
        <w:pStyle w:val="Bullet1"/>
        <w:numPr>
          <w:ilvl w:val="1"/>
          <w:numId w:val="31"/>
        </w:numPr>
        <w:rPr>
          <w:lang w:val="en-US"/>
        </w:rPr>
      </w:pPr>
      <w:r>
        <w:rPr>
          <w:lang w:val="en-US"/>
        </w:rPr>
        <w:t>TODO</w:t>
      </w:r>
    </w:p>
    <w:p w14:paraId="1CD97228" w14:textId="20855D30" w:rsidR="00765C7D" w:rsidRDefault="00765C7D" w:rsidP="00765C7D">
      <w:pPr>
        <w:pStyle w:val="Heading2"/>
        <w:rPr>
          <w:lang w:val="en-US"/>
        </w:rPr>
      </w:pPr>
      <w:bookmarkStart w:id="73" w:name="_Toc206777113"/>
      <w:r>
        <w:rPr>
          <w:lang w:val="en-US"/>
        </w:rPr>
        <w:t>Coordinate systems</w:t>
      </w:r>
      <w:bookmarkEnd w:id="73"/>
    </w:p>
    <w:p w14:paraId="69ED3385" w14:textId="77777777" w:rsidR="00765C7D" w:rsidRDefault="00765C7D" w:rsidP="00765C7D">
      <w:pPr>
        <w:pStyle w:val="Heading2separationline"/>
        <w:rPr>
          <w:lang w:val="en-US"/>
        </w:rPr>
      </w:pPr>
    </w:p>
    <w:p w14:paraId="6C98FDEA" w14:textId="77777777" w:rsidR="002C7A11" w:rsidRPr="002C7A11" w:rsidRDefault="002C7A11" w:rsidP="002C7A11">
      <w:pPr>
        <w:pStyle w:val="BodyText"/>
        <w:rPr>
          <w:lang w:val="en-US"/>
        </w:rPr>
      </w:pPr>
      <w:r w:rsidRPr="002C7A11">
        <w:rPr>
          <w:lang w:val="en-US"/>
        </w:rPr>
        <w:t>The coordinate system used must be defined. It should be EPSG:4326 according to S-100 and the coordinate order when using EPSG:4326 must always be latitude longitude. Service and consumer are not required to ensure correct handling of other coordinate systems or coordinate orders.</w:t>
      </w:r>
    </w:p>
    <w:p w14:paraId="4C20B980" w14:textId="5DE74530" w:rsidR="00765C7D" w:rsidRDefault="002C7A11" w:rsidP="002C7A11">
      <w:pPr>
        <w:pStyle w:val="BodyText"/>
        <w:rPr>
          <w:lang w:val="en-US"/>
        </w:rPr>
      </w:pPr>
      <w:r w:rsidRPr="002C7A11">
        <w:rPr>
          <w:lang w:val="en-US"/>
        </w:rPr>
        <w:t xml:space="preserve">It is adequate to define the used coordinate system for the bounding box of the </w:t>
      </w:r>
      <w:r w:rsidR="00EA4BB1">
        <w:rPr>
          <w:lang w:val="en-US"/>
        </w:rPr>
        <w:t>message</w:t>
      </w:r>
      <w:r w:rsidRPr="002C7A11">
        <w:rPr>
          <w:lang w:val="en-US"/>
        </w:rPr>
        <w:t>. All subsequent geometries must default to the coordinate system defined for the root bounding box unless another coordinate system is explicitly defined for that geometry.</w:t>
      </w:r>
    </w:p>
    <w:p w14:paraId="33BBD21D" w14:textId="77777777" w:rsidR="00765534" w:rsidRPr="00F40230" w:rsidRDefault="00765534" w:rsidP="00765534">
      <w:pPr>
        <w:pStyle w:val="BodyText"/>
      </w:pPr>
    </w:p>
    <w:p w14:paraId="1DD45FA4" w14:textId="1018B693" w:rsidR="002B122C" w:rsidRDefault="00942AE3" w:rsidP="00033406">
      <w:pPr>
        <w:pStyle w:val="Heading1"/>
      </w:pPr>
      <w:bookmarkStart w:id="74" w:name="_Toc206777114"/>
      <w:r>
        <w:lastRenderedPageBreak/>
        <w:t>Service Dynamic Behaviour</w:t>
      </w:r>
      <w:bookmarkEnd w:id="74"/>
    </w:p>
    <w:p w14:paraId="5D580D07" w14:textId="77777777" w:rsidR="0006030E" w:rsidRPr="0006030E" w:rsidRDefault="0006030E" w:rsidP="0006030E">
      <w:pPr>
        <w:pStyle w:val="Heading1separationline"/>
        <w:rPr>
          <w:lang w:val="en-US"/>
        </w:rPr>
      </w:pPr>
    </w:p>
    <w:p w14:paraId="6A383594" w14:textId="0351FEB8" w:rsidR="00942AE3" w:rsidRPr="00EA4BB1" w:rsidRDefault="00EA4BB1" w:rsidP="001C467A">
      <w:pPr>
        <w:pStyle w:val="BodyText"/>
        <w:rPr>
          <w:b/>
          <w:bCs/>
          <w:lang w:val="en-US"/>
        </w:rPr>
      </w:pPr>
      <w:r>
        <w:rPr>
          <w:b/>
          <w:bCs/>
          <w:lang w:val="en-US"/>
        </w:rPr>
        <w:t>TODO</w:t>
      </w:r>
    </w:p>
    <w:p w14:paraId="529CF8C4" w14:textId="0248388A" w:rsidR="001C467A" w:rsidRDefault="001C467A" w:rsidP="001C467A">
      <w:pPr>
        <w:pStyle w:val="Heading2"/>
        <w:rPr>
          <w:lang w:val="en-US"/>
        </w:rPr>
      </w:pPr>
      <w:bookmarkStart w:id="75" w:name="_Toc206777115"/>
      <w:r>
        <w:rPr>
          <w:lang w:val="en-US"/>
        </w:rPr>
        <w:t>Acknowledgement messages</w:t>
      </w:r>
      <w:bookmarkEnd w:id="75"/>
    </w:p>
    <w:p w14:paraId="2AC5E70C" w14:textId="77777777" w:rsidR="001C467A" w:rsidRDefault="001C467A" w:rsidP="001C467A">
      <w:pPr>
        <w:pStyle w:val="Heading2separationline"/>
        <w:rPr>
          <w:lang w:val="en-US"/>
        </w:rPr>
      </w:pPr>
    </w:p>
    <w:p w14:paraId="3B097FF3" w14:textId="50D1B851" w:rsidR="00612FF9" w:rsidRPr="00612FF9" w:rsidRDefault="00612FF9" w:rsidP="00612FF9">
      <w:pPr>
        <w:pStyle w:val="BodyText"/>
        <w:rPr>
          <w:lang w:val="en-US"/>
        </w:rPr>
      </w:pPr>
      <w:r w:rsidRPr="00612FF9">
        <w:rPr>
          <w:lang w:val="en-US"/>
        </w:rPr>
        <w:t xml:space="preserve">The sequence diagrams shown have multiple references to acknowledgments being sent of delivery to end systems (ship or VTS system) or opening of the message. This is due to the asynchronous and multi-hop nature of the communication where the technical transmission of a message from one component to another does not always signify the successful transmission of the message from one end system to another. </w:t>
      </w:r>
    </w:p>
    <w:p w14:paraId="23848A39" w14:textId="6DD21F88" w:rsidR="001C467A" w:rsidRDefault="00612FF9" w:rsidP="00612FF9">
      <w:pPr>
        <w:pStyle w:val="BodyText"/>
        <w:rPr>
          <w:lang w:val="en-US"/>
        </w:rPr>
      </w:pPr>
      <w:r w:rsidRPr="00612FF9">
        <w:rPr>
          <w:lang w:val="en-US"/>
        </w:rPr>
        <w:t xml:space="preserve">Thus, the sequence diagrams show and prescribe when acknowledgments must be sent either on the successful delivery of the </w:t>
      </w:r>
      <w:r w:rsidR="008B11B2">
        <w:rPr>
          <w:lang w:val="en-US"/>
        </w:rPr>
        <w:t>information</w:t>
      </w:r>
      <w:r w:rsidRPr="00612FF9">
        <w:rPr>
          <w:lang w:val="en-US"/>
        </w:rPr>
        <w:t xml:space="preserve"> to the end system or of the opening of the </w:t>
      </w:r>
      <w:r w:rsidR="008B11B2">
        <w:rPr>
          <w:lang w:val="en-US"/>
        </w:rPr>
        <w:t>information</w:t>
      </w:r>
      <w:r w:rsidRPr="00612FF9">
        <w:rPr>
          <w:lang w:val="en-US"/>
        </w:rPr>
        <w:t xml:space="preserve"> by a user. If the received </w:t>
      </w:r>
      <w:r w:rsidR="008B11B2">
        <w:rPr>
          <w:lang w:val="en-US"/>
        </w:rPr>
        <w:t>information</w:t>
      </w:r>
      <w:r w:rsidRPr="00612FF9">
        <w:rPr>
          <w:lang w:val="en-US"/>
        </w:rPr>
        <w:t xml:space="preserve"> is automatically displayed on VTS or ship systems, the opened acknowledgment can only be sent after the user has in some way interacted with the </w:t>
      </w:r>
      <w:r w:rsidR="008B11B2">
        <w:rPr>
          <w:lang w:val="en-US"/>
        </w:rPr>
        <w:t>information</w:t>
      </w:r>
      <w:r w:rsidRPr="00612FF9">
        <w:rPr>
          <w:lang w:val="en-US"/>
        </w:rPr>
        <w:t>.</w:t>
      </w:r>
    </w:p>
    <w:p w14:paraId="172B58D8" w14:textId="16818970" w:rsidR="00870423" w:rsidRDefault="00870423" w:rsidP="000003BB">
      <w:pPr>
        <w:pStyle w:val="BodyText"/>
        <w:rPr>
          <w:lang w:val="en-US"/>
        </w:rPr>
      </w:pPr>
    </w:p>
    <w:p w14:paraId="2D0A85BE" w14:textId="456C1745" w:rsidR="008442D9" w:rsidRDefault="008442D9" w:rsidP="008442D9">
      <w:pPr>
        <w:pStyle w:val="Heading2"/>
        <w:rPr>
          <w:lang w:val="en-US"/>
        </w:rPr>
      </w:pPr>
      <w:bookmarkStart w:id="76" w:name="_Toc206777116"/>
      <w:r>
        <w:rPr>
          <w:lang w:val="en-US"/>
        </w:rPr>
        <w:t>Service discovery</w:t>
      </w:r>
      <w:bookmarkEnd w:id="76"/>
    </w:p>
    <w:p w14:paraId="026883F9" w14:textId="77777777" w:rsidR="008442D9" w:rsidRDefault="008442D9" w:rsidP="008442D9">
      <w:pPr>
        <w:pStyle w:val="Heading2separationline"/>
        <w:rPr>
          <w:lang w:val="en-US"/>
        </w:rPr>
      </w:pPr>
    </w:p>
    <w:p w14:paraId="6DEE2083" w14:textId="0B9F3B4D" w:rsidR="00536BFD" w:rsidRPr="00536BFD" w:rsidRDefault="00536BFD" w:rsidP="00536BFD">
      <w:pPr>
        <w:pStyle w:val="BodyText"/>
        <w:rPr>
          <w:lang w:val="en-US"/>
        </w:rPr>
      </w:pPr>
      <w:r w:rsidRPr="00536BFD">
        <w:rPr>
          <w:lang w:val="en-US"/>
        </w:rPr>
        <w:t xml:space="preserve">The method for service discovery using maritime service registries (MSRs) is described in more detail in G1128. </w:t>
      </w:r>
    </w:p>
    <w:p w14:paraId="63623AD2" w14:textId="77777777" w:rsidR="00536BFD" w:rsidRPr="00536BFD" w:rsidRDefault="00536BFD" w:rsidP="00536BFD">
      <w:pPr>
        <w:pStyle w:val="BodyText"/>
        <w:rPr>
          <w:lang w:val="en-US"/>
        </w:rPr>
      </w:pPr>
      <w:r w:rsidRPr="00536BFD">
        <w:rPr>
          <w:lang w:val="en-US"/>
        </w:rPr>
        <w:t>To allow service discovery in the maritime domain, the service must be registered in a maritime service registry that participates in the global search.</w:t>
      </w:r>
    </w:p>
    <w:p w14:paraId="4A778698" w14:textId="51276FEF" w:rsidR="00536BFD" w:rsidRPr="00536BFD" w:rsidRDefault="00536BFD" w:rsidP="00536BFD">
      <w:pPr>
        <w:pStyle w:val="BodyText"/>
        <w:rPr>
          <w:lang w:val="en-US"/>
        </w:rPr>
      </w:pPr>
      <w:r w:rsidRPr="00536BFD">
        <w:rPr>
          <w:lang w:val="en-US"/>
        </w:rPr>
        <w:t xml:space="preserve">If the consumer allows automated requesting of </w:t>
      </w:r>
      <w:r w:rsidR="005F3DA8">
        <w:rPr>
          <w:lang w:val="en-US"/>
        </w:rPr>
        <w:t>information</w:t>
      </w:r>
      <w:r w:rsidRPr="00536BFD">
        <w:rPr>
          <w:lang w:val="en-US"/>
        </w:rPr>
        <w:t xml:space="preserve">, it must be discoverable in a MSR that participates in global search. </w:t>
      </w:r>
    </w:p>
    <w:p w14:paraId="66735C2B" w14:textId="77777777" w:rsidR="00536BFD" w:rsidRPr="00536BFD" w:rsidRDefault="00536BFD" w:rsidP="00536BFD">
      <w:pPr>
        <w:pStyle w:val="BodyText"/>
        <w:rPr>
          <w:lang w:val="en-US"/>
        </w:rPr>
      </w:pPr>
      <w:r w:rsidRPr="00536BFD">
        <w:rPr>
          <w:lang w:val="en-US"/>
        </w:rPr>
        <w:t>The consumer must support searching for compatible instances of the service in MSRs by using the geometry of the route and an applicable version of a service design based on this specification. The geometry of the route may be simplified if required.</w:t>
      </w:r>
    </w:p>
    <w:p w14:paraId="37A8242F" w14:textId="72A3CD7C" w:rsidR="008442D9" w:rsidRDefault="00536BFD" w:rsidP="00536BFD">
      <w:pPr>
        <w:pStyle w:val="BodyText"/>
        <w:rPr>
          <w:lang w:val="en-US"/>
        </w:rPr>
      </w:pPr>
      <w:r w:rsidRPr="00536BFD">
        <w:rPr>
          <w:lang w:val="en-US"/>
        </w:rPr>
        <w:t>The service must support searching for consumers based on the vessel’s MRN; or IMO or MMSI number.</w:t>
      </w:r>
    </w:p>
    <w:p w14:paraId="1A784DF5" w14:textId="76C96D9A" w:rsidR="00536BFD" w:rsidRDefault="000D06B0" w:rsidP="000D06B0">
      <w:pPr>
        <w:pStyle w:val="BodyText"/>
        <w:ind w:firstLine="567"/>
        <w:rPr>
          <w:lang w:val="en-US"/>
        </w:rPr>
      </w:pPr>
      <w:r>
        <w:rPr>
          <w:noProof/>
          <w:lang w:val="de-DE" w:eastAsia="de-DE"/>
        </w:rPr>
        <w:drawing>
          <wp:inline distT="0" distB="0" distL="0" distR="0" wp14:anchorId="287E9E17" wp14:editId="1C8396A0">
            <wp:extent cx="5130800" cy="3089513"/>
            <wp:effectExtent l="0" t="0" r="0" b="0"/>
            <wp:docPr id="362932971"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932971" name="Graphic 13"/>
                    <pic:cNvPicPr/>
                  </pic:nvPicPr>
                  <pic:blipFill>
                    <a:blip r:embed="rId29">
                      <a:extLst>
                        <a:ext uri="{28A0092B-C50C-407E-A947-70E740481C1C}">
                          <a14:useLocalDpi xmlns:a14="http://schemas.microsoft.com/office/drawing/2010/main" val="0"/>
                        </a:ext>
                      </a:extLst>
                    </a:blip>
                    <a:stretch>
                      <a:fillRect/>
                    </a:stretch>
                  </pic:blipFill>
                  <pic:spPr>
                    <a:xfrm>
                      <a:off x="0" y="0"/>
                      <a:ext cx="5130800" cy="3089513"/>
                    </a:xfrm>
                    <a:prstGeom prst="rect">
                      <a:avLst/>
                    </a:prstGeom>
                  </pic:spPr>
                </pic:pic>
              </a:graphicData>
            </a:graphic>
          </wp:inline>
        </w:drawing>
      </w:r>
    </w:p>
    <w:p w14:paraId="3BDC9C61" w14:textId="12640E95" w:rsidR="000D06B0" w:rsidRDefault="000D06B0" w:rsidP="000D06B0">
      <w:pPr>
        <w:pStyle w:val="Caption"/>
      </w:pPr>
      <w:bookmarkStart w:id="77" w:name="_Toc206790261"/>
      <w:r>
        <w:lastRenderedPageBreak/>
        <w:t xml:space="preserve">Figure </w:t>
      </w:r>
      <w:fldSimple w:instr=" SEQ Figure \* ARABIC ">
        <w:r>
          <w:rPr>
            <w:noProof/>
          </w:rPr>
          <w:t>16</w:t>
        </w:r>
      </w:fldSimple>
      <w:r>
        <w:t xml:space="preserve"> Service discovery flow</w:t>
      </w:r>
      <w:bookmarkEnd w:id="77"/>
    </w:p>
    <w:p w14:paraId="7F3C256A" w14:textId="77777777" w:rsidR="000D06B0" w:rsidRPr="000D06B0" w:rsidRDefault="000D06B0" w:rsidP="000D06B0">
      <w:pPr>
        <w:pStyle w:val="BodyText"/>
        <w:rPr>
          <w:lang w:val="en-US"/>
        </w:rPr>
      </w:pPr>
    </w:p>
    <w:p w14:paraId="30F2C725" w14:textId="3AF5FBCB" w:rsidR="005D7C50" w:rsidRPr="009E731E" w:rsidRDefault="009E731E" w:rsidP="00780AED">
      <w:pPr>
        <w:pStyle w:val="BodyText"/>
        <w:rPr>
          <w:b/>
          <w:bCs/>
          <w:lang w:val="en-US"/>
        </w:rPr>
      </w:pPr>
      <w:r>
        <w:rPr>
          <w:b/>
          <w:bCs/>
          <w:lang w:val="en-US"/>
        </w:rPr>
        <w:t>TODO</w:t>
      </w:r>
    </w:p>
    <w:p w14:paraId="4618C0F6" w14:textId="0D8B0451" w:rsidR="00B64066" w:rsidRDefault="00B64066" w:rsidP="00942AE3">
      <w:pPr>
        <w:pStyle w:val="Heading1"/>
      </w:pPr>
      <w:bookmarkStart w:id="78" w:name="_Toc206777117"/>
      <w:commentRangeStart w:id="79"/>
      <w:r>
        <w:lastRenderedPageBreak/>
        <w:t>Definitions</w:t>
      </w:r>
      <w:commentRangeEnd w:id="79"/>
      <w:r w:rsidR="009E731E">
        <w:rPr>
          <w:rStyle w:val="CommentReference"/>
          <w:rFonts w:cstheme="minorHAnsi"/>
          <w:b w:val="0"/>
          <w:caps w:val="0"/>
          <w:noProof w:val="0"/>
          <w:color w:val="auto"/>
          <w:szCs w:val="22"/>
          <w:lang w:val="en-GB"/>
        </w:rPr>
        <w:commentReference w:id="79"/>
      </w:r>
      <w:bookmarkEnd w:id="78"/>
    </w:p>
    <w:p w14:paraId="540ADDC4" w14:textId="77777777" w:rsidR="0006030E" w:rsidRDefault="0006030E" w:rsidP="0006030E">
      <w:pPr>
        <w:pStyle w:val="Heading1separationline"/>
        <w:rPr>
          <w:lang w:val="en-US"/>
        </w:rPr>
      </w:pPr>
    </w:p>
    <w:tbl>
      <w:tblPr>
        <w:tblW w:w="9214" w:type="dxa"/>
        <w:tblInd w:w="216" w:type="dxa"/>
        <w:tblLayout w:type="fixed"/>
        <w:tblLook w:val="04A0" w:firstRow="1" w:lastRow="0" w:firstColumn="1" w:lastColumn="0" w:noHBand="0" w:noVBand="1"/>
      </w:tblPr>
      <w:tblGrid>
        <w:gridCol w:w="2490"/>
        <w:gridCol w:w="6724"/>
      </w:tblGrid>
      <w:tr w:rsidR="003C65E9" w:rsidRPr="003C65E9" w14:paraId="0681FB8C" w14:textId="77777777" w:rsidTr="008B1B67">
        <w:tc>
          <w:tcPr>
            <w:tcW w:w="2490" w:type="dxa"/>
          </w:tcPr>
          <w:p w14:paraId="5FDE0BD7" w14:textId="77777777" w:rsidR="003C65E9" w:rsidRPr="003C65E9" w:rsidRDefault="003C65E9" w:rsidP="003C65E9">
            <w:pPr>
              <w:pStyle w:val="BodyText"/>
            </w:pPr>
            <w:r w:rsidRPr="003C65E9">
              <w:t>Operational Node</w:t>
            </w:r>
          </w:p>
        </w:tc>
        <w:tc>
          <w:tcPr>
            <w:tcW w:w="6724" w:type="dxa"/>
          </w:tcPr>
          <w:p w14:paraId="64791A15" w14:textId="77777777" w:rsidR="003C65E9" w:rsidRPr="003C65E9" w:rsidRDefault="003C65E9" w:rsidP="003C65E9">
            <w:pPr>
              <w:pStyle w:val="BodyText"/>
            </w:pPr>
            <w:r w:rsidRPr="003C65E9">
              <w:t>A logical entity that performs activities. Note: nodes are specified independently of any physical realisation.</w:t>
            </w:r>
          </w:p>
          <w:p w14:paraId="14EA95D0" w14:textId="77777777" w:rsidR="003C65E9" w:rsidRPr="003C65E9" w:rsidRDefault="003C65E9" w:rsidP="003C65E9">
            <w:pPr>
              <w:pStyle w:val="BodyText"/>
            </w:pPr>
            <w:r w:rsidRPr="003C65E9">
              <w:t>Examples of operational nodes in the maritime context are: Maritime Control Centre, Maritime Authority, Ship, Port, Weather Information Provider, etc.</w:t>
            </w:r>
          </w:p>
        </w:tc>
      </w:tr>
      <w:tr w:rsidR="003C65E9" w:rsidRPr="003C65E9" w14:paraId="411A3FA1" w14:textId="77777777" w:rsidTr="008B1B67">
        <w:tc>
          <w:tcPr>
            <w:tcW w:w="2490" w:type="dxa"/>
          </w:tcPr>
          <w:p w14:paraId="439BD910" w14:textId="77777777" w:rsidR="003C65E9" w:rsidRPr="003C65E9" w:rsidRDefault="003C65E9" w:rsidP="003C65E9">
            <w:pPr>
              <w:pStyle w:val="BodyText"/>
            </w:pPr>
            <w:r w:rsidRPr="003C65E9">
              <w:t>Service</w:t>
            </w:r>
          </w:p>
        </w:tc>
        <w:tc>
          <w:tcPr>
            <w:tcW w:w="6724" w:type="dxa"/>
          </w:tcPr>
          <w:p w14:paraId="4CE32549" w14:textId="77777777" w:rsidR="003C65E9" w:rsidRPr="003C65E9" w:rsidRDefault="003C65E9" w:rsidP="003C65E9">
            <w:pPr>
              <w:pStyle w:val="BodyText"/>
            </w:pPr>
            <w:r w:rsidRPr="003C65E9">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3C65E9" w:rsidRPr="003C65E9" w14:paraId="12E21FF5" w14:textId="77777777" w:rsidTr="008B1B67">
        <w:tc>
          <w:tcPr>
            <w:tcW w:w="2490" w:type="dxa"/>
          </w:tcPr>
          <w:p w14:paraId="2707E2B9" w14:textId="77777777" w:rsidR="003C65E9" w:rsidRPr="003C65E9" w:rsidRDefault="003C65E9" w:rsidP="003C65E9">
            <w:pPr>
              <w:pStyle w:val="BodyText"/>
            </w:pPr>
            <w:r w:rsidRPr="003C65E9">
              <w:t>Service Consumer</w:t>
            </w:r>
          </w:p>
        </w:tc>
        <w:tc>
          <w:tcPr>
            <w:tcW w:w="6724" w:type="dxa"/>
          </w:tcPr>
          <w:p w14:paraId="7491A7E0" w14:textId="77777777" w:rsidR="003C65E9" w:rsidRPr="003C65E9" w:rsidRDefault="003C65E9" w:rsidP="003C65E9">
            <w:pPr>
              <w:pStyle w:val="BodyText"/>
            </w:pPr>
            <w:r w:rsidRPr="003C65E9">
              <w:t>A service consumer uses service instances provided by service providers. All users within the maritime domain can be service customers, e.g., ships and their crew, authorities, VTS centres, organizations (e.g., meteorological), commercial service providers, etc.</w:t>
            </w:r>
          </w:p>
        </w:tc>
      </w:tr>
      <w:tr w:rsidR="003C65E9" w:rsidRPr="003C65E9" w14:paraId="544EC6EC" w14:textId="77777777" w:rsidTr="008B1B67">
        <w:tc>
          <w:tcPr>
            <w:tcW w:w="2490" w:type="dxa"/>
          </w:tcPr>
          <w:p w14:paraId="07F0BCEB" w14:textId="77777777" w:rsidR="003C65E9" w:rsidRPr="003C65E9" w:rsidRDefault="003C65E9" w:rsidP="003C65E9">
            <w:pPr>
              <w:pStyle w:val="BodyText"/>
            </w:pPr>
            <w:r w:rsidRPr="003C65E9">
              <w:t>Service Data Model</w:t>
            </w:r>
          </w:p>
        </w:tc>
        <w:tc>
          <w:tcPr>
            <w:tcW w:w="6724" w:type="dxa"/>
          </w:tcPr>
          <w:p w14:paraId="398C3EB7" w14:textId="77777777" w:rsidR="003C65E9" w:rsidRPr="003C65E9" w:rsidRDefault="003C65E9" w:rsidP="003C65E9">
            <w:pPr>
              <w:pStyle w:val="BodyText"/>
            </w:pPr>
            <w:r w:rsidRPr="003C65E9">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C65E9" w:rsidRPr="003C65E9" w14:paraId="5D76BAAD" w14:textId="77777777" w:rsidTr="008B1B67">
        <w:tc>
          <w:tcPr>
            <w:tcW w:w="2490" w:type="dxa"/>
          </w:tcPr>
          <w:p w14:paraId="6D3240C5" w14:textId="77777777" w:rsidR="003C65E9" w:rsidRPr="003C65E9" w:rsidRDefault="003C65E9" w:rsidP="003C65E9">
            <w:pPr>
              <w:pStyle w:val="BodyText"/>
            </w:pPr>
            <w:r w:rsidRPr="003C65E9">
              <w:t>Service Interface</w:t>
            </w:r>
          </w:p>
        </w:tc>
        <w:tc>
          <w:tcPr>
            <w:tcW w:w="6724" w:type="dxa"/>
          </w:tcPr>
          <w:p w14:paraId="3BEBBB21" w14:textId="77777777" w:rsidR="003C65E9" w:rsidRPr="003C65E9" w:rsidRDefault="003C65E9" w:rsidP="003C65E9">
            <w:pPr>
              <w:pStyle w:val="BodyText"/>
            </w:pPr>
            <w:r w:rsidRPr="003C65E9">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C65E9" w:rsidRPr="003C65E9" w14:paraId="5197E156" w14:textId="77777777" w:rsidTr="008B1B67">
        <w:tc>
          <w:tcPr>
            <w:tcW w:w="2490" w:type="dxa"/>
          </w:tcPr>
          <w:p w14:paraId="2EE468F3" w14:textId="77777777" w:rsidR="003C65E9" w:rsidRPr="003C65E9" w:rsidRDefault="003C65E9" w:rsidP="003C65E9">
            <w:pPr>
              <w:pStyle w:val="BodyText"/>
            </w:pPr>
            <w:r w:rsidRPr="003C65E9">
              <w:t>Service Operation</w:t>
            </w:r>
          </w:p>
        </w:tc>
        <w:tc>
          <w:tcPr>
            <w:tcW w:w="6724" w:type="dxa"/>
          </w:tcPr>
          <w:p w14:paraId="0B9AED8D" w14:textId="77777777" w:rsidR="003C65E9" w:rsidRPr="003C65E9" w:rsidRDefault="003C65E9" w:rsidP="003C65E9">
            <w:pPr>
              <w:pStyle w:val="BodyText"/>
            </w:pPr>
            <w:r w:rsidRPr="003C65E9">
              <w:t>Functions or procedure which enables programmatic communication with a service via a service interface.</w:t>
            </w:r>
          </w:p>
        </w:tc>
      </w:tr>
      <w:tr w:rsidR="003C65E9" w:rsidRPr="003C65E9" w14:paraId="4E3206A4" w14:textId="77777777" w:rsidTr="008B1B67">
        <w:tc>
          <w:tcPr>
            <w:tcW w:w="2490" w:type="dxa"/>
          </w:tcPr>
          <w:p w14:paraId="4AAC730A" w14:textId="77777777" w:rsidR="003C65E9" w:rsidRPr="003C65E9" w:rsidRDefault="003C65E9" w:rsidP="003C65E9">
            <w:pPr>
              <w:pStyle w:val="BodyText"/>
            </w:pPr>
            <w:r w:rsidRPr="003C65E9">
              <w:t>Service Provider</w:t>
            </w:r>
          </w:p>
        </w:tc>
        <w:tc>
          <w:tcPr>
            <w:tcW w:w="6724" w:type="dxa"/>
          </w:tcPr>
          <w:p w14:paraId="54C61575" w14:textId="77777777" w:rsidR="003C65E9" w:rsidRPr="003C65E9" w:rsidRDefault="003C65E9" w:rsidP="003C65E9">
            <w:pPr>
              <w:pStyle w:val="BodyText"/>
            </w:pPr>
            <w:r w:rsidRPr="003C65E9">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E05B4F0" w14:textId="77777777" w:rsidR="0088772B" w:rsidRPr="003C65E9" w:rsidRDefault="0088772B" w:rsidP="0088772B">
      <w:pPr>
        <w:pStyle w:val="BodyText"/>
      </w:pPr>
    </w:p>
    <w:p w14:paraId="71AEB876" w14:textId="28D629A1" w:rsidR="001B55A5" w:rsidRDefault="001B55A5" w:rsidP="001B55A5">
      <w:pPr>
        <w:pStyle w:val="Heading1"/>
      </w:pPr>
      <w:bookmarkStart w:id="80" w:name="_Toc206777118"/>
      <w:commentRangeStart w:id="81"/>
      <w:r>
        <w:lastRenderedPageBreak/>
        <w:t>Abbreviations</w:t>
      </w:r>
      <w:commentRangeEnd w:id="81"/>
      <w:r w:rsidR="009E731E">
        <w:rPr>
          <w:rStyle w:val="CommentReference"/>
          <w:rFonts w:cstheme="minorHAnsi"/>
          <w:b w:val="0"/>
          <w:caps w:val="0"/>
          <w:noProof w:val="0"/>
          <w:color w:val="auto"/>
          <w:szCs w:val="22"/>
          <w:lang w:val="en-GB"/>
        </w:rPr>
        <w:commentReference w:id="81"/>
      </w:r>
      <w:bookmarkEnd w:id="80"/>
    </w:p>
    <w:p w14:paraId="2EC232DF" w14:textId="77777777" w:rsidR="0006030E" w:rsidRPr="0006030E" w:rsidRDefault="0006030E" w:rsidP="0006030E">
      <w:pPr>
        <w:pStyle w:val="Heading1separationline"/>
        <w:rPr>
          <w:lang w:val="en-US"/>
        </w:rPr>
      </w:pPr>
    </w:p>
    <w:p w14:paraId="11FEE6FE" w14:textId="77777777" w:rsidR="00D874F4" w:rsidRPr="00D874F4" w:rsidRDefault="00D874F4" w:rsidP="003C65E9">
      <w:pPr>
        <w:pStyle w:val="Abbreviations"/>
        <w:rPr>
          <w:lang w:val="en-US"/>
        </w:rPr>
      </w:pPr>
      <w:r w:rsidRPr="00D874F4">
        <w:rPr>
          <w:lang w:val="en-US"/>
        </w:rPr>
        <w:t>API</w:t>
      </w:r>
      <w:r w:rsidRPr="00D874F4">
        <w:rPr>
          <w:lang w:val="en-US"/>
        </w:rPr>
        <w:tab/>
        <w:t>Application Programming Interface</w:t>
      </w:r>
    </w:p>
    <w:p w14:paraId="223C9D23" w14:textId="7AF06647" w:rsidR="001B55A5" w:rsidRDefault="00D874F4" w:rsidP="003C65E9">
      <w:pPr>
        <w:pStyle w:val="Abbreviations"/>
        <w:rPr>
          <w:lang w:val="en-US"/>
        </w:rPr>
      </w:pPr>
      <w:r w:rsidRPr="00D874F4">
        <w:rPr>
          <w:lang w:val="en-US"/>
        </w:rPr>
        <w:t>MRN</w:t>
      </w:r>
      <w:r w:rsidRPr="00D874F4">
        <w:rPr>
          <w:lang w:val="en-US"/>
        </w:rPr>
        <w:tab/>
        <w:t>Maritime Resource Name</w:t>
      </w:r>
    </w:p>
    <w:p w14:paraId="7AAE3153" w14:textId="77777777" w:rsidR="003A2030" w:rsidRPr="003A2030" w:rsidRDefault="003A2030" w:rsidP="003A2030">
      <w:pPr>
        <w:pStyle w:val="Abbreviations"/>
        <w:rPr>
          <w:lang w:val="en-US"/>
        </w:rPr>
      </w:pPr>
      <w:r w:rsidRPr="003A2030">
        <w:rPr>
          <w:lang w:val="en-US"/>
        </w:rPr>
        <w:t>MSR</w:t>
      </w:r>
      <w:r w:rsidRPr="003A2030">
        <w:rPr>
          <w:lang w:val="en-US"/>
        </w:rPr>
        <w:tab/>
        <w:t>Maritime Service Registry</w:t>
      </w:r>
    </w:p>
    <w:p w14:paraId="07A7381D" w14:textId="77777777" w:rsidR="003A2030" w:rsidRPr="003A2030" w:rsidRDefault="003A2030" w:rsidP="003A2030">
      <w:pPr>
        <w:pStyle w:val="Abbreviations"/>
        <w:rPr>
          <w:lang w:val="en-US"/>
        </w:rPr>
      </w:pPr>
      <w:r w:rsidRPr="003A2030">
        <w:rPr>
          <w:lang w:val="en-US"/>
        </w:rPr>
        <w:t>VTSO</w:t>
      </w:r>
      <w:r w:rsidRPr="003A2030">
        <w:rPr>
          <w:lang w:val="en-US"/>
        </w:rPr>
        <w:tab/>
        <w:t>VTS Operator</w:t>
      </w:r>
    </w:p>
    <w:p w14:paraId="352066DC" w14:textId="77777777" w:rsidR="003A2030" w:rsidRPr="003A2030" w:rsidRDefault="003A2030" w:rsidP="003A2030">
      <w:pPr>
        <w:pStyle w:val="Abbreviations"/>
        <w:rPr>
          <w:lang w:val="en-US"/>
        </w:rPr>
      </w:pPr>
      <w:r w:rsidRPr="003A2030">
        <w:rPr>
          <w:lang w:val="en-US"/>
        </w:rPr>
        <w:t>XML</w:t>
      </w:r>
      <w:r w:rsidRPr="003A2030">
        <w:rPr>
          <w:lang w:val="en-US"/>
        </w:rPr>
        <w:tab/>
        <w:t>Extendible Mark-up Language</w:t>
      </w:r>
    </w:p>
    <w:p w14:paraId="73DDF700" w14:textId="3716D3D9" w:rsidR="003A2030" w:rsidRDefault="003A2030" w:rsidP="003A2030">
      <w:pPr>
        <w:pStyle w:val="Abbreviations"/>
        <w:rPr>
          <w:lang w:val="en-US"/>
        </w:rPr>
      </w:pPr>
      <w:r w:rsidRPr="003A2030">
        <w:rPr>
          <w:lang w:val="en-US"/>
        </w:rPr>
        <w:t>XSD</w:t>
      </w:r>
      <w:r w:rsidRPr="003A2030">
        <w:rPr>
          <w:lang w:val="en-US"/>
        </w:rPr>
        <w:tab/>
        <w:t>XML Schema Definition</w:t>
      </w:r>
    </w:p>
    <w:p w14:paraId="519D4571" w14:textId="77777777" w:rsidR="00F74388" w:rsidRPr="00F74388" w:rsidRDefault="00F74388" w:rsidP="00F74388">
      <w:pPr>
        <w:rPr>
          <w:lang w:val="en-US"/>
        </w:rPr>
      </w:pPr>
    </w:p>
    <w:p w14:paraId="0EAF13E3" w14:textId="77777777" w:rsidR="00F74388" w:rsidRPr="00F74388" w:rsidRDefault="00F74388" w:rsidP="00F74388">
      <w:pPr>
        <w:rPr>
          <w:lang w:val="en-US"/>
        </w:rPr>
      </w:pPr>
    </w:p>
    <w:p w14:paraId="620C5B7C" w14:textId="77777777" w:rsidR="00F74388" w:rsidRPr="00F74388" w:rsidRDefault="00F74388" w:rsidP="00F74388">
      <w:pPr>
        <w:rPr>
          <w:lang w:val="en-US"/>
        </w:rPr>
      </w:pPr>
    </w:p>
    <w:p w14:paraId="2356D688" w14:textId="77777777" w:rsidR="00F74388" w:rsidRPr="00F74388" w:rsidRDefault="00F74388" w:rsidP="00F74388">
      <w:pPr>
        <w:rPr>
          <w:lang w:val="en-US"/>
        </w:rPr>
      </w:pPr>
    </w:p>
    <w:p w14:paraId="65D268B3" w14:textId="77777777" w:rsidR="00F74388" w:rsidRPr="00F74388" w:rsidRDefault="00F74388" w:rsidP="00F74388">
      <w:pPr>
        <w:rPr>
          <w:lang w:val="en-US"/>
        </w:rPr>
      </w:pPr>
    </w:p>
    <w:p w14:paraId="41C144C8" w14:textId="77777777" w:rsidR="00F74388" w:rsidRPr="00F74388" w:rsidRDefault="00F74388" w:rsidP="00F74388">
      <w:pPr>
        <w:rPr>
          <w:lang w:val="en-US"/>
        </w:rPr>
      </w:pPr>
    </w:p>
    <w:p w14:paraId="5E03A7E1" w14:textId="77777777" w:rsidR="00F74388" w:rsidRPr="00F74388" w:rsidRDefault="00F74388" w:rsidP="00F74388">
      <w:pPr>
        <w:rPr>
          <w:lang w:val="en-US"/>
        </w:rPr>
      </w:pPr>
    </w:p>
    <w:p w14:paraId="045A61CC" w14:textId="77777777" w:rsidR="00F74388" w:rsidRPr="00F74388" w:rsidRDefault="00F74388" w:rsidP="00F74388">
      <w:pPr>
        <w:rPr>
          <w:lang w:val="en-US"/>
        </w:rPr>
      </w:pPr>
    </w:p>
    <w:p w14:paraId="6BF6EBC7" w14:textId="77777777" w:rsidR="00F74388" w:rsidRPr="00F74388" w:rsidRDefault="00F74388" w:rsidP="00F74388">
      <w:pPr>
        <w:rPr>
          <w:lang w:val="en-US"/>
        </w:rPr>
      </w:pPr>
    </w:p>
    <w:p w14:paraId="3AA4E1F8" w14:textId="77777777" w:rsidR="00F74388" w:rsidRPr="00F74388" w:rsidRDefault="00F74388" w:rsidP="00F74388">
      <w:pPr>
        <w:rPr>
          <w:lang w:val="en-US"/>
        </w:rPr>
      </w:pPr>
    </w:p>
    <w:p w14:paraId="0DE39C8D" w14:textId="77777777" w:rsidR="00F74388" w:rsidRPr="00F74388" w:rsidRDefault="00F74388" w:rsidP="00F74388">
      <w:pPr>
        <w:rPr>
          <w:lang w:val="en-US"/>
        </w:rPr>
      </w:pPr>
    </w:p>
    <w:p w14:paraId="52102198" w14:textId="77777777" w:rsidR="00F74388" w:rsidRPr="00F74388" w:rsidRDefault="00F74388" w:rsidP="00F74388">
      <w:pPr>
        <w:rPr>
          <w:lang w:val="en-US"/>
        </w:rPr>
      </w:pPr>
    </w:p>
    <w:p w14:paraId="394EDBB4" w14:textId="77777777" w:rsidR="00F74388" w:rsidRPr="00F74388" w:rsidRDefault="00F74388" w:rsidP="00F74388">
      <w:pPr>
        <w:rPr>
          <w:lang w:val="en-US"/>
        </w:rPr>
      </w:pPr>
    </w:p>
    <w:p w14:paraId="7EB474E0" w14:textId="77777777" w:rsidR="00F74388" w:rsidRPr="00F74388" w:rsidRDefault="00F74388" w:rsidP="00F74388">
      <w:pPr>
        <w:rPr>
          <w:lang w:val="en-US"/>
        </w:rPr>
      </w:pPr>
    </w:p>
    <w:p w14:paraId="26E3B522" w14:textId="77777777" w:rsidR="00F74388" w:rsidRPr="00F74388" w:rsidRDefault="00F74388" w:rsidP="00F74388">
      <w:pPr>
        <w:rPr>
          <w:lang w:val="en-US"/>
        </w:rPr>
      </w:pPr>
    </w:p>
    <w:p w14:paraId="49514318" w14:textId="77777777" w:rsidR="00F74388" w:rsidRPr="00F74388" w:rsidRDefault="00F74388" w:rsidP="00F74388">
      <w:pPr>
        <w:rPr>
          <w:lang w:val="en-US"/>
        </w:rPr>
      </w:pPr>
    </w:p>
    <w:p w14:paraId="6FECE65B" w14:textId="77777777" w:rsidR="00F74388" w:rsidRPr="00F74388" w:rsidRDefault="00F74388" w:rsidP="00F74388">
      <w:pPr>
        <w:rPr>
          <w:lang w:val="en-US"/>
        </w:rPr>
      </w:pPr>
    </w:p>
    <w:p w14:paraId="47EA32EA" w14:textId="77777777" w:rsidR="00F74388" w:rsidRPr="00F74388" w:rsidRDefault="00F74388" w:rsidP="00F74388">
      <w:pPr>
        <w:rPr>
          <w:lang w:val="en-US"/>
        </w:rPr>
      </w:pPr>
    </w:p>
    <w:p w14:paraId="460B0443" w14:textId="77777777" w:rsidR="00F74388" w:rsidRPr="00F74388" w:rsidRDefault="00F74388" w:rsidP="00F74388">
      <w:pPr>
        <w:rPr>
          <w:lang w:val="en-US"/>
        </w:rPr>
      </w:pPr>
    </w:p>
    <w:p w14:paraId="720DCE74" w14:textId="77777777" w:rsidR="00F74388" w:rsidRPr="00F74388" w:rsidRDefault="00F74388" w:rsidP="00F74388">
      <w:pPr>
        <w:rPr>
          <w:lang w:val="en-US"/>
        </w:rPr>
      </w:pPr>
    </w:p>
    <w:p w14:paraId="657A3249" w14:textId="77777777" w:rsidR="00F74388" w:rsidRPr="00F74388" w:rsidRDefault="00F74388" w:rsidP="00F74388">
      <w:pPr>
        <w:rPr>
          <w:lang w:val="en-US"/>
        </w:rPr>
      </w:pPr>
    </w:p>
    <w:p w14:paraId="2FEBF8AF" w14:textId="77777777" w:rsidR="00F74388" w:rsidRPr="00F74388" w:rsidRDefault="00F74388" w:rsidP="00F74388">
      <w:pPr>
        <w:rPr>
          <w:lang w:val="en-US"/>
        </w:rPr>
      </w:pPr>
    </w:p>
    <w:p w14:paraId="23F9ED9F" w14:textId="77777777" w:rsidR="00F74388" w:rsidRPr="00F74388" w:rsidRDefault="00F74388" w:rsidP="00F74388">
      <w:pPr>
        <w:rPr>
          <w:lang w:val="en-US"/>
        </w:rPr>
      </w:pPr>
    </w:p>
    <w:p w14:paraId="7BB85D63" w14:textId="77777777" w:rsidR="00F74388" w:rsidRPr="00F74388" w:rsidRDefault="00F74388" w:rsidP="00F74388">
      <w:pPr>
        <w:rPr>
          <w:lang w:val="en-US"/>
        </w:rPr>
      </w:pPr>
    </w:p>
    <w:p w14:paraId="378F3B44" w14:textId="77777777" w:rsidR="00F74388" w:rsidRPr="00F74388" w:rsidRDefault="00F74388" w:rsidP="00F74388">
      <w:pPr>
        <w:rPr>
          <w:lang w:val="en-US"/>
        </w:rPr>
      </w:pPr>
    </w:p>
    <w:p w14:paraId="3EFB3272" w14:textId="77777777" w:rsidR="00F74388" w:rsidRPr="00F74388" w:rsidRDefault="00F74388" w:rsidP="00F74388">
      <w:pPr>
        <w:rPr>
          <w:lang w:val="en-US"/>
        </w:rPr>
      </w:pPr>
    </w:p>
    <w:p w14:paraId="1D71CED2" w14:textId="77777777" w:rsidR="00F74388" w:rsidRDefault="00F74388" w:rsidP="00F74388">
      <w:pPr>
        <w:rPr>
          <w:rFonts w:eastAsiaTheme="minorHAnsi" w:cstheme="minorBidi"/>
          <w:lang w:val="en-US"/>
        </w:rPr>
      </w:pPr>
    </w:p>
    <w:p w14:paraId="7CEF3170" w14:textId="0162C0D4" w:rsidR="00F74388" w:rsidRPr="00F74388" w:rsidRDefault="00F74388" w:rsidP="00F74388">
      <w:pPr>
        <w:tabs>
          <w:tab w:val="left" w:pos="8774"/>
        </w:tabs>
        <w:rPr>
          <w:lang w:val="en-US"/>
        </w:rPr>
      </w:pPr>
      <w:r>
        <w:rPr>
          <w:lang w:val="en-US"/>
        </w:rPr>
        <w:tab/>
      </w:r>
    </w:p>
    <w:p w14:paraId="613C3A1D" w14:textId="321AB82F" w:rsidR="00942AE3" w:rsidRDefault="00942AE3" w:rsidP="00942AE3">
      <w:pPr>
        <w:pStyle w:val="Heading1"/>
      </w:pPr>
      <w:bookmarkStart w:id="82" w:name="_Toc206777119"/>
      <w:commentRangeStart w:id="83"/>
      <w:r>
        <w:lastRenderedPageBreak/>
        <w:t>References</w:t>
      </w:r>
      <w:commentRangeEnd w:id="83"/>
      <w:r w:rsidR="009E731E">
        <w:rPr>
          <w:rStyle w:val="CommentReference"/>
          <w:rFonts w:cstheme="minorHAnsi"/>
          <w:b w:val="0"/>
          <w:caps w:val="0"/>
          <w:noProof w:val="0"/>
          <w:color w:val="auto"/>
          <w:szCs w:val="22"/>
          <w:lang w:val="en-GB"/>
        </w:rPr>
        <w:commentReference w:id="83"/>
      </w:r>
      <w:bookmarkEnd w:id="82"/>
    </w:p>
    <w:p w14:paraId="446283BD" w14:textId="77777777" w:rsidR="0006030E" w:rsidRPr="0006030E" w:rsidRDefault="0006030E" w:rsidP="0006030E">
      <w:pPr>
        <w:pStyle w:val="Heading1separationline"/>
        <w:rPr>
          <w:lang w:val="en-US"/>
        </w:rPr>
      </w:pPr>
    </w:p>
    <w:p w14:paraId="10796471" w14:textId="40726C27" w:rsidR="00732C74" w:rsidRDefault="002239C4" w:rsidP="006C5F74">
      <w:pPr>
        <w:pStyle w:val="Referencelist"/>
        <w:rPr>
          <w:lang w:val="en-US"/>
        </w:rPr>
      </w:pPr>
      <w:bookmarkStart w:id="84" w:name="_Ref196500408"/>
      <w:r>
        <w:rPr>
          <w:lang w:val="en-US"/>
        </w:rPr>
        <w:t xml:space="preserve">IALA. 2024. Guideline G1128 The </w:t>
      </w:r>
      <w:r w:rsidR="009D04D4">
        <w:rPr>
          <w:lang w:val="en-US"/>
        </w:rPr>
        <w:t>Specification</w:t>
      </w:r>
      <w:r>
        <w:rPr>
          <w:lang w:val="en-US"/>
        </w:rPr>
        <w:t xml:space="preserve"> of e-</w:t>
      </w:r>
      <w:r w:rsidR="009D04D4">
        <w:rPr>
          <w:lang w:val="en-US"/>
        </w:rPr>
        <w:t>Navigation Technical Services</w:t>
      </w:r>
      <w:bookmarkEnd w:id="84"/>
    </w:p>
    <w:p w14:paraId="2CA6B36C" w14:textId="240226F7" w:rsidR="00C540E3" w:rsidRDefault="00C540E3" w:rsidP="006C5F74">
      <w:pPr>
        <w:pStyle w:val="Referencelist"/>
        <w:rPr>
          <w:lang w:val="en-US"/>
        </w:rPr>
      </w:pPr>
      <w:r>
        <w:rPr>
          <w:lang w:val="en-US"/>
        </w:rPr>
        <w:t>IALA. 2022</w:t>
      </w:r>
      <w:r w:rsidR="004F41DE">
        <w:rPr>
          <w:lang w:val="en-US"/>
        </w:rPr>
        <w:t>. Guideline G1143</w:t>
      </w:r>
      <w:r w:rsidR="000D4B4F">
        <w:rPr>
          <w:lang w:val="en-US"/>
        </w:rPr>
        <w:t xml:space="preserve"> Unique Identifiers for Maritime Resources (MRN)</w:t>
      </w:r>
    </w:p>
    <w:p w14:paraId="75952B5B" w14:textId="0058D1DD" w:rsidR="000D4B4F" w:rsidRDefault="000D4B4F" w:rsidP="006C5F74">
      <w:pPr>
        <w:pStyle w:val="Referencelist"/>
        <w:rPr>
          <w:lang w:val="en-US"/>
        </w:rPr>
      </w:pPr>
      <w:bookmarkStart w:id="85" w:name="_Ref196501240"/>
      <w:r>
        <w:rPr>
          <w:lang w:val="en-US"/>
        </w:rPr>
        <w:t xml:space="preserve">IALA. </w:t>
      </w:r>
      <w:r w:rsidR="002D265B">
        <w:rPr>
          <w:lang w:val="en-US"/>
        </w:rPr>
        <w:t>2022. Guideline G1183 Provision of MCP Identities</w:t>
      </w:r>
      <w:bookmarkEnd w:id="85"/>
    </w:p>
    <w:p w14:paraId="00B7C2F0" w14:textId="0AA35752" w:rsidR="002D265B" w:rsidRDefault="008F6CA3" w:rsidP="006C5F74">
      <w:pPr>
        <w:pStyle w:val="Referencelist"/>
        <w:rPr>
          <w:lang w:val="en-US"/>
        </w:rPr>
      </w:pPr>
      <w:r>
        <w:rPr>
          <w:lang w:val="en-US"/>
        </w:rPr>
        <w:t xml:space="preserve">IHO. </w:t>
      </w:r>
      <w:r w:rsidR="00BF0F7B">
        <w:rPr>
          <w:lang w:val="en-US"/>
        </w:rPr>
        <w:t xml:space="preserve">2024. </w:t>
      </w:r>
      <w:r>
        <w:rPr>
          <w:lang w:val="en-US"/>
        </w:rPr>
        <w:t>Universal Hydrographic Data Model Standard S-100</w:t>
      </w:r>
      <w:r w:rsidR="00BF0F7B">
        <w:rPr>
          <w:lang w:val="en-US"/>
        </w:rPr>
        <w:t xml:space="preserve"> 5.2.0</w:t>
      </w:r>
    </w:p>
    <w:p w14:paraId="23FFCE21" w14:textId="314111D1" w:rsidR="00BF0F7B" w:rsidRDefault="00BF0F7B" w:rsidP="006C5F74">
      <w:pPr>
        <w:pStyle w:val="Referencelist"/>
        <w:rPr>
          <w:lang w:val="en-US"/>
        </w:rPr>
      </w:pPr>
      <w:bookmarkStart w:id="86" w:name="_Ref196500527"/>
      <w:r>
        <w:rPr>
          <w:lang w:val="en-US"/>
        </w:rPr>
        <w:t>IEC.</w:t>
      </w:r>
      <w:r w:rsidR="00C846F6">
        <w:rPr>
          <w:lang w:val="en-US"/>
        </w:rPr>
        <w:t xml:space="preserve"> </w:t>
      </w:r>
      <w:r w:rsidR="00486810">
        <w:rPr>
          <w:lang w:val="en-US"/>
        </w:rPr>
        <w:t xml:space="preserve">2021. </w:t>
      </w:r>
      <w:r w:rsidR="00C846F6" w:rsidRPr="00C846F6">
        <w:rPr>
          <w:lang w:val="en-US"/>
        </w:rPr>
        <w:t>63173-1</w:t>
      </w:r>
      <w:r w:rsidR="005312E2">
        <w:rPr>
          <w:lang w:val="en-US"/>
        </w:rPr>
        <w:t xml:space="preserve"> </w:t>
      </w:r>
      <w:r w:rsidR="005312E2" w:rsidRPr="005312E2">
        <w:rPr>
          <w:lang w:val="en-US"/>
        </w:rPr>
        <w:t>S-421 Route Plan based on S-100</w:t>
      </w:r>
      <w:r w:rsidR="005312E2">
        <w:rPr>
          <w:lang w:val="en-US"/>
        </w:rPr>
        <w:t xml:space="preserve"> </w:t>
      </w:r>
      <w:r w:rsidR="00154BB1" w:rsidRPr="00154BB1">
        <w:rPr>
          <w:lang w:val="en-US"/>
        </w:rPr>
        <w:t>Committee Draft 80/1148/CD</w:t>
      </w:r>
      <w:bookmarkEnd w:id="86"/>
    </w:p>
    <w:p w14:paraId="4571AA76" w14:textId="054A1359" w:rsidR="00154BB1" w:rsidRDefault="003F3DE6" w:rsidP="003F3DE6">
      <w:pPr>
        <w:pStyle w:val="Referencelist"/>
        <w:jc w:val="left"/>
        <w:rPr>
          <w:lang w:val="en-US"/>
        </w:rPr>
      </w:pPr>
      <w:bookmarkStart w:id="87" w:name="_Ref196500518"/>
      <w:r>
        <w:rPr>
          <w:lang w:val="en-US"/>
        </w:rPr>
        <w:t xml:space="preserve">IEC. 2021. </w:t>
      </w:r>
      <w:r w:rsidR="00611A60" w:rsidRPr="00611A60">
        <w:rPr>
          <w:lang w:val="en-US"/>
        </w:rPr>
        <w:t>63173-2</w:t>
      </w:r>
      <w:r w:rsidR="00A4631B">
        <w:rPr>
          <w:lang w:val="en-US"/>
        </w:rPr>
        <w:t xml:space="preserve"> </w:t>
      </w:r>
      <w:r w:rsidR="00A4631B" w:rsidRPr="00A4631B">
        <w:rPr>
          <w:lang w:val="en-US"/>
        </w:rPr>
        <w:t>Secure communication between ship and shore (SECOM)</w:t>
      </w:r>
      <w:r w:rsidR="00A4631B">
        <w:rPr>
          <w:lang w:val="en-US"/>
        </w:rPr>
        <w:t xml:space="preserve"> </w:t>
      </w:r>
      <w:r w:rsidR="002F2454" w:rsidRPr="002F2454">
        <w:rPr>
          <w:lang w:val="en-US"/>
        </w:rPr>
        <w:t>Committee Draft 80/1149/CD</w:t>
      </w:r>
      <w:bookmarkEnd w:id="87"/>
    </w:p>
    <w:p w14:paraId="7C41D525" w14:textId="3D7A414E" w:rsidR="002F2454" w:rsidRDefault="001D7FA0" w:rsidP="00C31F23">
      <w:pPr>
        <w:pStyle w:val="Referencelist"/>
        <w:jc w:val="left"/>
        <w:rPr>
          <w:lang w:val="en-US"/>
        </w:rPr>
      </w:pPr>
      <w:bookmarkStart w:id="88" w:name="_Ref196501273"/>
      <w:r w:rsidRPr="001D7FA0">
        <w:rPr>
          <w:lang w:val="en-US"/>
        </w:rPr>
        <w:t>IACS</w:t>
      </w:r>
      <w:r>
        <w:rPr>
          <w:lang w:val="en-US"/>
        </w:rPr>
        <w:t xml:space="preserve">. </w:t>
      </w:r>
      <w:r w:rsidR="00795D1F">
        <w:rPr>
          <w:lang w:val="en-US"/>
        </w:rPr>
        <w:t xml:space="preserve">2024. </w:t>
      </w:r>
      <w:r w:rsidR="005F4F82" w:rsidRPr="005F4F82">
        <w:rPr>
          <w:lang w:val="en-US"/>
        </w:rPr>
        <w:t>UR E26 &amp; E27</w:t>
      </w:r>
      <w:r w:rsidR="005F4F82">
        <w:rPr>
          <w:lang w:val="en-US"/>
        </w:rPr>
        <w:t xml:space="preserve"> Rev1 </w:t>
      </w:r>
      <w:r w:rsidR="00C31F23" w:rsidRPr="00C31F23">
        <w:rPr>
          <w:lang w:val="en-US"/>
        </w:rPr>
        <w:t xml:space="preserve">International Association of Classification Societies </w:t>
      </w:r>
      <w:hyperlink r:id="rId30" w:history="1">
        <w:r w:rsidR="00C31F23" w:rsidRPr="005059E2">
          <w:rPr>
            <w:rStyle w:val="Hyperlink"/>
            <w:lang w:val="en-US"/>
          </w:rPr>
          <w:t>https://iacs.org.uk/resolutions/unified-requirements/ur-e</w:t>
        </w:r>
      </w:hyperlink>
      <w:bookmarkEnd w:id="88"/>
    </w:p>
    <w:p w14:paraId="479839E9" w14:textId="55A965A6" w:rsidR="00C31F23" w:rsidRDefault="00C31F23" w:rsidP="00C31F23">
      <w:pPr>
        <w:pStyle w:val="Referencelist"/>
        <w:jc w:val="left"/>
        <w:rPr>
          <w:lang w:val="en-US"/>
        </w:rPr>
      </w:pPr>
      <w:bookmarkStart w:id="89" w:name="_Ref196501347"/>
      <w:r w:rsidRPr="00C31F23">
        <w:rPr>
          <w:lang w:val="en-US"/>
        </w:rPr>
        <w:t>IALA. 2022.</w:t>
      </w:r>
      <w:r w:rsidR="00382A90">
        <w:rPr>
          <w:lang w:val="en-US"/>
        </w:rPr>
        <w:t xml:space="preserve"> </w:t>
      </w:r>
      <w:r w:rsidR="00382A90" w:rsidRPr="00382A90">
        <w:rPr>
          <w:lang w:val="en-US"/>
        </w:rPr>
        <w:t>Guideline G1111</w:t>
      </w:r>
      <w:r w:rsidR="00A36D0F">
        <w:rPr>
          <w:lang w:val="en-US"/>
        </w:rPr>
        <w:t xml:space="preserve"> </w:t>
      </w:r>
      <w:r w:rsidR="00A36D0F" w:rsidRPr="00A36D0F">
        <w:rPr>
          <w:lang w:val="en-US"/>
        </w:rPr>
        <w:t>Establishing Functional Performance Requirements</w:t>
      </w:r>
      <w:bookmarkEnd w:id="89"/>
    </w:p>
    <w:p w14:paraId="4113AF19" w14:textId="021D5E25" w:rsidR="00A36D0F" w:rsidRDefault="001D7E6A" w:rsidP="00C31F23">
      <w:pPr>
        <w:pStyle w:val="Referencelist"/>
        <w:jc w:val="left"/>
        <w:rPr>
          <w:lang w:val="en-US"/>
        </w:rPr>
      </w:pPr>
      <w:bookmarkStart w:id="90" w:name="_Ref196500547"/>
      <w:r w:rsidRPr="001D7E6A">
        <w:rPr>
          <w:lang w:val="en-US"/>
        </w:rPr>
        <w:t>IEC</w:t>
      </w:r>
      <w:r>
        <w:rPr>
          <w:lang w:val="en-US"/>
        </w:rPr>
        <w:t>.</w:t>
      </w:r>
      <w:r w:rsidRPr="001D7E6A">
        <w:rPr>
          <w:lang w:val="en-US"/>
        </w:rPr>
        <w:t xml:space="preserve"> </w:t>
      </w:r>
      <w:r w:rsidR="00607AA9">
        <w:rPr>
          <w:lang w:val="en-US"/>
        </w:rPr>
        <w:t xml:space="preserve">2024. </w:t>
      </w:r>
      <w:r w:rsidRPr="001D7E6A">
        <w:rPr>
          <w:lang w:val="en-US"/>
        </w:rPr>
        <w:t>61174-1</w:t>
      </w:r>
      <w:r w:rsidR="00173EEC">
        <w:rPr>
          <w:lang w:val="en-US"/>
        </w:rPr>
        <w:t xml:space="preserve"> </w:t>
      </w:r>
      <w:r w:rsidR="00173EEC" w:rsidRPr="00173EEC">
        <w:rPr>
          <w:lang w:val="en-US"/>
        </w:rPr>
        <w:t>Electronic chart display and information system (ECDIS) – Operational and performance requirements, methods of testing and required test results</w:t>
      </w:r>
      <w:r w:rsidR="00173EEC">
        <w:rPr>
          <w:lang w:val="en-US"/>
        </w:rPr>
        <w:t xml:space="preserve"> </w:t>
      </w:r>
      <w:r w:rsidR="0058649C" w:rsidRPr="0058649C">
        <w:rPr>
          <w:lang w:val="en-US"/>
        </w:rPr>
        <w:t>IEC TC80 MT7 December 2024 meeting outcome</w:t>
      </w:r>
      <w:bookmarkEnd w:id="90"/>
    </w:p>
    <w:p w14:paraId="39AA96DE" w14:textId="23EFABD2" w:rsidR="0058649C" w:rsidRDefault="00607AA9" w:rsidP="00A12077">
      <w:pPr>
        <w:pStyle w:val="Referencelist"/>
        <w:rPr>
          <w:lang w:val="en-US"/>
        </w:rPr>
      </w:pPr>
      <w:r w:rsidRPr="00216C7C">
        <w:rPr>
          <w:lang w:val="en-US"/>
        </w:rPr>
        <w:t xml:space="preserve">IMO. </w:t>
      </w:r>
      <w:r w:rsidR="00AF5109">
        <w:rPr>
          <w:lang w:val="en-US"/>
        </w:rPr>
        <w:t xml:space="preserve">2024. </w:t>
      </w:r>
      <w:r w:rsidR="003832A8" w:rsidRPr="00216C7C">
        <w:rPr>
          <w:lang w:val="en-US"/>
        </w:rPr>
        <w:t>MSC.530(106)REV.1</w:t>
      </w:r>
      <w:r w:rsidR="00216C7C" w:rsidRPr="00216C7C">
        <w:t xml:space="preserve"> </w:t>
      </w:r>
      <w:r w:rsidR="00216C7C" w:rsidRPr="00216C7C">
        <w:rPr>
          <w:lang w:val="en-US"/>
        </w:rPr>
        <w:t>Performance Standards For Electronic Chart Display And Information Systems (ECDIS)</w:t>
      </w:r>
      <w:r w:rsidR="00EA682D">
        <w:rPr>
          <w:lang w:val="en-US"/>
        </w:rPr>
        <w:t xml:space="preserve"> </w:t>
      </w:r>
      <w:hyperlink r:id="rId31" w:history="1">
        <w:r w:rsidR="00EA682D" w:rsidRPr="005059E2">
          <w:rPr>
            <w:rStyle w:val="Hyperlink"/>
            <w:lang w:val="en-US"/>
          </w:rPr>
          <w:t>https://wwwcdn.imo.org/localresources/en/KnowledgeCentre/IndexofIMOResolutions/MSCResolutions/MSC.530(106).pdf</w:t>
        </w:r>
      </w:hyperlink>
    </w:p>
    <w:p w14:paraId="03C96668" w14:textId="1FAE321F" w:rsidR="00EA682D" w:rsidRPr="0027507C" w:rsidRDefault="006A0012" w:rsidP="00766308">
      <w:pPr>
        <w:pStyle w:val="Referencelist"/>
        <w:rPr>
          <w:lang w:val="en-US"/>
        </w:rPr>
      </w:pPr>
      <w:bookmarkStart w:id="91" w:name="_Ref196501667"/>
      <w:r w:rsidRPr="0027507C">
        <w:rPr>
          <w:lang w:val="en-US"/>
        </w:rPr>
        <w:t xml:space="preserve">IMO </w:t>
      </w:r>
      <w:r w:rsidR="00F73E44">
        <w:rPr>
          <w:lang w:val="en-US"/>
        </w:rPr>
        <w:t xml:space="preserve">2024. </w:t>
      </w:r>
      <w:r w:rsidRPr="0027507C">
        <w:rPr>
          <w:lang w:val="en-US"/>
        </w:rPr>
        <w:t>MSC.1CIRC.1610REV.1</w:t>
      </w:r>
      <w:r w:rsidR="0027507C" w:rsidRPr="0027507C">
        <w:rPr>
          <w:lang w:val="en-US"/>
        </w:rPr>
        <w:t xml:space="preserve"> INITIAL DESCRIPTIONS OF MARITIME SERVICES IN THE CONTEXT OF E-NAVIGATION</w:t>
      </w:r>
      <w:r w:rsidR="00112B63">
        <w:rPr>
          <w:lang w:val="en-US"/>
        </w:rPr>
        <w:t xml:space="preserve"> </w:t>
      </w:r>
      <w:r w:rsidR="00112B63" w:rsidRPr="00112B63">
        <w:rPr>
          <w:lang w:val="en-US"/>
        </w:rPr>
        <w:t>https://wwwcdn.imo.org/localresources/en/OurWork/Safety/Documents/enavigation/MSC.1-CIRC.1610%20-</w:t>
      </w:r>
      <w:r w:rsidR="00112B63">
        <w:rPr>
          <w:lang w:val="en-US"/>
        </w:rPr>
        <w:t xml:space="preserve"> </w:t>
      </w:r>
      <w:r w:rsidR="00112B63" w:rsidRPr="00112B63">
        <w:rPr>
          <w:lang w:val="en-US"/>
        </w:rPr>
        <w:t>%20Initial%20Descriptions%20Of%20Maritime%20ServicesIn%20The%20Context%20Of%20E-Navigation%20(Secretariat)%20(1).pdf</w:t>
      </w:r>
      <w:bookmarkEnd w:id="91"/>
    </w:p>
    <w:sectPr w:rsidR="00EA682D" w:rsidRPr="0027507C" w:rsidSect="00176A62">
      <w:headerReference w:type="even" r:id="rId32"/>
      <w:headerReference w:type="default" r:id="rId33"/>
      <w:headerReference w:type="first" r:id="rId34"/>
      <w:footerReference w:type="first" r:id="rId35"/>
      <w:pgSz w:w="11906" w:h="16838" w:code="9"/>
      <w:pgMar w:top="1276" w:right="1080" w:bottom="1440" w:left="1080" w:header="454" w:footer="313"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Ramin Miraftabi" w:date="2025-08-19T09:14:00Z" w:initials="RM">
    <w:p w14:paraId="210A6534" w14:textId="77777777" w:rsidR="002851CA" w:rsidRDefault="002851CA" w:rsidP="002851CA">
      <w:pPr>
        <w:jc w:val="left"/>
      </w:pPr>
      <w:r>
        <w:rPr>
          <w:rStyle w:val="CommentReference"/>
        </w:rPr>
        <w:annotationRef/>
      </w:r>
      <w:r>
        <w:rPr>
          <w:color w:val="000000"/>
          <w:sz w:val="20"/>
        </w:rPr>
        <w:t>This can probably be removed</w:t>
      </w:r>
    </w:p>
  </w:comment>
  <w:comment w:id="15" w:author="Ramin Miraftabi" w:date="2025-08-21T13:47:00Z" w:initials="RM">
    <w:p w14:paraId="44918865" w14:textId="77777777" w:rsidR="0058256E" w:rsidRDefault="0058256E" w:rsidP="0058256E">
      <w:pPr>
        <w:jc w:val="left"/>
      </w:pPr>
      <w:r>
        <w:rPr>
          <w:rStyle w:val="CommentReference"/>
        </w:rPr>
        <w:annotationRef/>
      </w:r>
      <w:r>
        <w:rPr>
          <w:color w:val="000000"/>
          <w:sz w:val="20"/>
        </w:rPr>
        <w:t>To be created</w:t>
      </w:r>
    </w:p>
  </w:comment>
  <w:comment w:id="37" w:author="Ramin Miraftabi" w:date="2025-08-22T11:29:00Z" w:initials="RM">
    <w:p w14:paraId="4377080E" w14:textId="77777777" w:rsidR="00947DD7" w:rsidRDefault="00947DD7" w:rsidP="00947DD7">
      <w:pPr>
        <w:jc w:val="left"/>
      </w:pPr>
      <w:r>
        <w:rPr>
          <w:rStyle w:val="CommentReference"/>
        </w:rPr>
        <w:annotationRef/>
      </w:r>
      <w:r>
        <w:rPr>
          <w:color w:val="000000"/>
          <w:sz w:val="20"/>
        </w:rPr>
        <w:t>To be created</w:t>
      </w:r>
    </w:p>
  </w:comment>
  <w:comment w:id="43" w:author="Ramin Miraftabi" w:date="2025-08-22T11:29:00Z" w:initials="RM">
    <w:p w14:paraId="0A2F92F6" w14:textId="77777777" w:rsidR="00947DD7" w:rsidRDefault="00947DD7" w:rsidP="00947DD7">
      <w:pPr>
        <w:jc w:val="left"/>
      </w:pPr>
      <w:r>
        <w:rPr>
          <w:rStyle w:val="CommentReference"/>
        </w:rPr>
        <w:annotationRef/>
      </w:r>
      <w:r>
        <w:rPr>
          <w:color w:val="000000"/>
          <w:sz w:val="20"/>
        </w:rPr>
        <w:t>TODO</w:t>
      </w:r>
    </w:p>
  </w:comment>
  <w:comment w:id="47" w:author="Ramin Miraftabi" w:date="2025-08-22T11:29:00Z" w:initials="RM">
    <w:p w14:paraId="6349280F" w14:textId="77777777" w:rsidR="00947DD7" w:rsidRDefault="00947DD7" w:rsidP="00947DD7">
      <w:pPr>
        <w:jc w:val="left"/>
      </w:pPr>
      <w:r>
        <w:rPr>
          <w:rStyle w:val="CommentReference"/>
        </w:rPr>
        <w:annotationRef/>
      </w:r>
      <w:r>
        <w:rPr>
          <w:color w:val="000000"/>
          <w:sz w:val="20"/>
        </w:rPr>
        <w:t>TODO</w:t>
      </w:r>
    </w:p>
  </w:comment>
  <w:comment w:id="50" w:author="Ramin Miraftabi" w:date="2025-08-22T11:30:00Z" w:initials="RM">
    <w:p w14:paraId="751C8CCA" w14:textId="77777777" w:rsidR="00947DD7" w:rsidRDefault="00947DD7" w:rsidP="00947DD7">
      <w:pPr>
        <w:jc w:val="left"/>
      </w:pPr>
      <w:r>
        <w:rPr>
          <w:rStyle w:val="CommentReference"/>
        </w:rPr>
        <w:annotationRef/>
      </w:r>
      <w:r>
        <w:rPr>
          <w:color w:val="000000"/>
          <w:sz w:val="20"/>
        </w:rPr>
        <w:t>TODO</w:t>
      </w:r>
    </w:p>
  </w:comment>
  <w:comment w:id="69" w:author="Ramin Miraftabi" w:date="2025-08-22T11:33:00Z" w:initials="RM">
    <w:p w14:paraId="046A9C37" w14:textId="77777777" w:rsidR="00FD5AE3" w:rsidRDefault="00FD5AE3" w:rsidP="00FD5AE3">
      <w:pPr>
        <w:jc w:val="left"/>
      </w:pPr>
      <w:r>
        <w:rPr>
          <w:rStyle w:val="CommentReference"/>
        </w:rPr>
        <w:annotationRef/>
      </w:r>
      <w:r>
        <w:rPr>
          <w:color w:val="000000"/>
          <w:sz w:val="20"/>
        </w:rPr>
        <w:t>TODO</w:t>
      </w:r>
    </w:p>
  </w:comment>
  <w:comment w:id="79" w:author="Ramin Miraftabi" w:date="2025-08-22T13:08:00Z" w:initials="RM">
    <w:p w14:paraId="16AE4D34" w14:textId="77777777" w:rsidR="009E731E" w:rsidRDefault="009E731E" w:rsidP="009E731E">
      <w:pPr>
        <w:jc w:val="left"/>
      </w:pPr>
      <w:r>
        <w:rPr>
          <w:rStyle w:val="CommentReference"/>
        </w:rPr>
        <w:annotationRef/>
      </w:r>
      <w:r>
        <w:rPr>
          <w:color w:val="000000"/>
          <w:sz w:val="20"/>
        </w:rPr>
        <w:t xml:space="preserve">Check </w:t>
      </w:r>
    </w:p>
  </w:comment>
  <w:comment w:id="81" w:author="Ramin Miraftabi" w:date="2025-08-22T13:08:00Z" w:initials="RM">
    <w:p w14:paraId="3B33F851" w14:textId="77777777" w:rsidR="009E731E" w:rsidRDefault="009E731E" w:rsidP="009E731E">
      <w:pPr>
        <w:jc w:val="left"/>
      </w:pPr>
      <w:r>
        <w:rPr>
          <w:rStyle w:val="CommentReference"/>
        </w:rPr>
        <w:annotationRef/>
      </w:r>
      <w:r>
        <w:rPr>
          <w:color w:val="000000"/>
          <w:sz w:val="20"/>
        </w:rPr>
        <w:t>Check</w:t>
      </w:r>
    </w:p>
  </w:comment>
  <w:comment w:id="83" w:author="Ramin Miraftabi" w:date="2025-08-22T13:08:00Z" w:initials="RM">
    <w:p w14:paraId="6C3CADDF" w14:textId="77777777" w:rsidR="009E731E" w:rsidRDefault="009E731E" w:rsidP="009E731E">
      <w:pPr>
        <w:jc w:val="left"/>
      </w:pPr>
      <w:r>
        <w:rPr>
          <w:rStyle w:val="CommentReference"/>
        </w:rPr>
        <w:annotationRef/>
      </w:r>
      <w:r>
        <w:rPr>
          <w:color w:val="000000"/>
          <w:sz w:val="20"/>
        </w:rPr>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10A6534" w15:done="0"/>
  <w15:commentEx w15:paraId="44918865" w15:done="0"/>
  <w15:commentEx w15:paraId="4377080E" w15:done="0"/>
  <w15:commentEx w15:paraId="0A2F92F6" w15:done="0"/>
  <w15:commentEx w15:paraId="6349280F" w15:done="0"/>
  <w15:commentEx w15:paraId="751C8CCA" w15:done="0"/>
  <w15:commentEx w15:paraId="046A9C37" w15:done="0"/>
  <w15:commentEx w15:paraId="16AE4D34" w15:done="0"/>
  <w15:commentEx w15:paraId="3B33F851" w15:done="0"/>
  <w15:commentEx w15:paraId="6C3CAD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AD93160" w16cex:dateUtc="2025-08-19T06:14:00Z"/>
  <w16cex:commentExtensible w16cex:durableId="434CD08E" w16cex:dateUtc="2025-08-21T10:47:00Z"/>
  <w16cex:commentExtensible w16cex:durableId="0E02C8DC" w16cex:dateUtc="2025-08-22T08:29:00Z"/>
  <w16cex:commentExtensible w16cex:durableId="70AC246D" w16cex:dateUtc="2025-08-22T08:29:00Z"/>
  <w16cex:commentExtensible w16cex:durableId="5965F9E5" w16cex:dateUtc="2025-08-22T08:29:00Z"/>
  <w16cex:commentExtensible w16cex:durableId="2863F5B7" w16cex:dateUtc="2025-08-22T08:30:00Z"/>
  <w16cex:commentExtensible w16cex:durableId="2B965D13" w16cex:dateUtc="2025-08-22T08:33:00Z"/>
  <w16cex:commentExtensible w16cex:durableId="7AEDE2A2" w16cex:dateUtc="2025-08-22T10:08:00Z"/>
  <w16cex:commentExtensible w16cex:durableId="3C53C678" w16cex:dateUtc="2025-08-22T10:08:00Z"/>
  <w16cex:commentExtensible w16cex:durableId="22E36C8B" w16cex:dateUtc="2025-08-22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0A6534" w16cid:durableId="0AD93160"/>
  <w16cid:commentId w16cid:paraId="44918865" w16cid:durableId="434CD08E"/>
  <w16cid:commentId w16cid:paraId="4377080E" w16cid:durableId="0E02C8DC"/>
  <w16cid:commentId w16cid:paraId="0A2F92F6" w16cid:durableId="70AC246D"/>
  <w16cid:commentId w16cid:paraId="6349280F" w16cid:durableId="5965F9E5"/>
  <w16cid:commentId w16cid:paraId="751C8CCA" w16cid:durableId="2863F5B7"/>
  <w16cid:commentId w16cid:paraId="046A9C37" w16cid:durableId="2B965D13"/>
  <w16cid:commentId w16cid:paraId="16AE4D34" w16cid:durableId="7AEDE2A2"/>
  <w16cid:commentId w16cid:paraId="3B33F851" w16cid:durableId="3C53C678"/>
  <w16cid:commentId w16cid:paraId="6C3CADDF" w16cid:durableId="22E36C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A85FA" w14:textId="77777777" w:rsidR="00387E64" w:rsidRPr="00DB5A5E" w:rsidRDefault="00387E64" w:rsidP="00EA6416">
      <w:r w:rsidRPr="00DB5A5E">
        <w:separator/>
      </w:r>
    </w:p>
    <w:p w14:paraId="40B2B7D7" w14:textId="77777777" w:rsidR="00387E64" w:rsidRPr="00DB5A5E" w:rsidRDefault="00387E64" w:rsidP="00EA6416"/>
  </w:endnote>
  <w:endnote w:type="continuationSeparator" w:id="0">
    <w:p w14:paraId="6EF0AF33" w14:textId="77777777" w:rsidR="00387E64" w:rsidRPr="00DB5A5E" w:rsidRDefault="00387E64" w:rsidP="00EA6416">
      <w:r w:rsidRPr="00DB5A5E">
        <w:continuationSeparator/>
      </w:r>
    </w:p>
    <w:p w14:paraId="227E27EC" w14:textId="77777777" w:rsidR="00387E64" w:rsidRPr="00DB5A5E" w:rsidRDefault="00387E64" w:rsidP="00EA6416"/>
  </w:endnote>
  <w:endnote w:type="continuationNotice" w:id="1">
    <w:p w14:paraId="718F16C4" w14:textId="77777777" w:rsidR="00387E64" w:rsidRPr="00DB5A5E" w:rsidRDefault="00387E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02F" w:usb1="29D77CFB" w:usb2="00000012" w:usb3="00000000" w:csb0="00080001" w:csb1="00000000"/>
  </w:font>
  <w:font w:name="함초롬바탕">
    <w:panose1 w:val="020B0604020202020204"/>
    <w:charset w:val="81"/>
    <w:family w:val="roman"/>
    <w:pitch w:val="variable"/>
    <w:sig w:usb0="F7002EFF" w:usb1="19DFFFFF" w:usb2="001BFDD7" w:usb3="00000000" w:csb0="001F007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NanumGothic">
    <w:panose1 w:val="020D0604000000000000"/>
    <w:charset w:val="81"/>
    <w:family w:val="auto"/>
    <w:pitch w:val="variable"/>
    <w:sig w:usb0="900002A7" w:usb1="29D7FCFB" w:usb2="00000010" w:usb3="00000000" w:csb0="0028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47237" w14:textId="77777777" w:rsidR="00A47C1A" w:rsidRPr="00DB5A5E" w:rsidRDefault="00A47C1A" w:rsidP="00EA6416">
    <w:pPr>
      <w:pStyle w:val="Footer"/>
      <w:rPr>
        <w:lang w:val="en-GB"/>
      </w:rPr>
    </w:pPr>
  </w:p>
  <w:p w14:paraId="6D607BB7" w14:textId="77777777" w:rsidR="00F3746A" w:rsidRPr="00DB5A5E" w:rsidRDefault="00F3746A" w:rsidP="00F3746A">
    <w:pPr>
      <w:pStyle w:val="Footerportrait"/>
      <w:rPr>
        <w:noProof w:val="0"/>
        <w:lang w:val="en-GB"/>
      </w:rPr>
    </w:pPr>
  </w:p>
  <w:p w14:paraId="3F1055C1" w14:textId="3233195B" w:rsidR="00F3746A" w:rsidRPr="00DB5A5E" w:rsidRDefault="00F3746A" w:rsidP="00F3746A">
    <w:pPr>
      <w:pStyle w:val="Footerportrait"/>
      <w:rPr>
        <w:noProof w:val="0"/>
        <w:lang w:val="en-GB"/>
      </w:rPr>
    </w:pPr>
    <w:r w:rsidRPr="00DB5A5E">
      <w:rPr>
        <w:noProof w:val="0"/>
        <w:lang w:val="en-GB"/>
      </w:rPr>
      <w:t>Proceedings of the 20</w:t>
    </w:r>
    <w:r w:rsidRPr="00DB5A5E">
      <w:rPr>
        <w:noProof w:val="0"/>
        <w:vertAlign w:val="superscript"/>
        <w:lang w:val="en-GB"/>
      </w:rPr>
      <w:t>th</w:t>
    </w:r>
    <w:r w:rsidRPr="00DB5A5E">
      <w:rPr>
        <w:noProof w:val="0"/>
        <w:lang w:val="en-GB"/>
      </w:rPr>
      <w:t xml:space="preserve"> IALA Conference 30</w:t>
    </w:r>
    <w:r w:rsidRPr="00DB5A5E">
      <w:rPr>
        <w:noProof w:val="0"/>
        <w:vertAlign w:val="superscript"/>
        <w:lang w:val="en-GB"/>
      </w:rPr>
      <w:t>th</w:t>
    </w:r>
    <w:r w:rsidRPr="00DB5A5E">
      <w:rPr>
        <w:noProof w:val="0"/>
        <w:lang w:val="en-GB"/>
      </w:rPr>
      <w:t xml:space="preserve"> May – 2</w:t>
    </w:r>
    <w:r w:rsidRPr="00DB5A5E">
      <w:rPr>
        <w:noProof w:val="0"/>
        <w:vertAlign w:val="superscript"/>
        <w:lang w:val="en-GB"/>
      </w:rPr>
      <w:t>nd</w:t>
    </w:r>
    <w:r w:rsidRPr="00DB5A5E">
      <w:rPr>
        <w:noProof w:val="0"/>
        <w:lang w:val="en-GB"/>
      </w:rPr>
      <w:t xml:space="preserve"> June 2023, Rio de Janeiro, Brazil</w:t>
    </w:r>
    <w:r w:rsidRPr="00DB5A5E">
      <w:rPr>
        <w:noProof w:val="0"/>
        <w:lang w:val="en-GB"/>
      </w:rPr>
      <w:tab/>
      <w:t xml:space="preserve">P </w:t>
    </w:r>
    <w:r w:rsidRPr="00DB5A5E">
      <w:rPr>
        <w:rStyle w:val="PageNumber"/>
        <w:noProof w:val="0"/>
        <w:szCs w:val="15"/>
        <w:lang w:val="en-GB"/>
      </w:rPr>
      <w:fldChar w:fldCharType="begin"/>
    </w:r>
    <w:r w:rsidRPr="00DB5A5E">
      <w:rPr>
        <w:rStyle w:val="PageNumber"/>
        <w:noProof w:val="0"/>
        <w:szCs w:val="15"/>
        <w:lang w:val="en-GB"/>
      </w:rPr>
      <w:instrText xml:space="preserve">PAGE  </w:instrText>
    </w:r>
    <w:r w:rsidRPr="00DB5A5E">
      <w:rPr>
        <w:rStyle w:val="PageNumber"/>
        <w:noProof w:val="0"/>
        <w:szCs w:val="15"/>
        <w:lang w:val="en-GB"/>
      </w:rPr>
      <w:fldChar w:fldCharType="separate"/>
    </w:r>
    <w:r w:rsidRPr="00DB5A5E">
      <w:rPr>
        <w:rStyle w:val="PageNumber"/>
        <w:noProof w:val="0"/>
        <w:szCs w:val="15"/>
        <w:lang w:val="en-GB"/>
      </w:rPr>
      <w:t>2</w:t>
    </w:r>
    <w:r w:rsidRPr="00DB5A5E">
      <w:rPr>
        <w:rStyle w:val="PageNumber"/>
        <w:noProof w:val="0"/>
        <w:szCs w:val="15"/>
        <w:lang w:val="en-GB"/>
      </w:rPr>
      <w:fldChar w:fldCharType="end"/>
    </w:r>
  </w:p>
  <w:p w14:paraId="6A8E2B4D" w14:textId="77777777" w:rsidR="00815D85" w:rsidRPr="00DB5A5E" w:rsidRDefault="00815D85" w:rsidP="00EA64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70E6" w14:textId="660A50F0" w:rsidR="0061509A" w:rsidRPr="00DB5A5E" w:rsidRDefault="0061509A" w:rsidP="0061509A">
    <w:pPr>
      <w:ind w:left="-284" w:firstLine="284"/>
      <w:rPr>
        <w:color w:val="00558C"/>
      </w:rPr>
    </w:pPr>
    <w:r>
      <w:rPr>
        <w:rFonts w:ascii="Calibri" w:hAnsi="Calibri" w:cs="Calibri"/>
        <w:noProof/>
        <w:color w:val="000000"/>
      </w:rPr>
      <w:drawing>
        <wp:anchor distT="0" distB="0" distL="114300" distR="114300" simplePos="0" relativeHeight="251658257" behindDoc="0" locked="0" layoutInCell="1" allowOverlap="1" wp14:anchorId="75336816" wp14:editId="6E29FA7D">
          <wp:simplePos x="0" y="0"/>
          <wp:positionH relativeFrom="column">
            <wp:posOffset>-310242</wp:posOffset>
          </wp:positionH>
          <wp:positionV relativeFrom="paragraph">
            <wp:posOffset>-256449</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7325" w:rsidRPr="00DB5A5E">
      <w:rPr>
        <w:noProof/>
        <w:color w:val="00558C"/>
      </w:rPr>
      <mc:AlternateContent>
        <mc:Choice Requires="wps">
          <w:drawing>
            <wp:anchor distT="0" distB="0" distL="114300" distR="114300" simplePos="0" relativeHeight="251658244" behindDoc="0" locked="0" layoutInCell="1" allowOverlap="1" wp14:anchorId="7D0FEEBF" wp14:editId="26E7AA20">
              <wp:simplePos x="0" y="0"/>
              <wp:positionH relativeFrom="page">
                <wp:posOffset>209550</wp:posOffset>
              </wp:positionH>
              <wp:positionV relativeFrom="page">
                <wp:posOffset>9639300</wp:posOffset>
              </wp:positionV>
              <wp:extent cx="7134225" cy="27214"/>
              <wp:effectExtent l="0" t="0" r="28575" b="30480"/>
              <wp:wrapNone/>
              <wp:docPr id="11" name="Straight Connector 11"/>
              <wp:cNvGraphicFramePr/>
              <a:graphic xmlns:a="http://schemas.openxmlformats.org/drawingml/2006/main">
                <a:graphicData uri="http://schemas.microsoft.com/office/word/2010/wordprocessingShape">
                  <wps:wsp>
                    <wps:cNvCnPr/>
                    <wps:spPr>
                      <a:xfrm>
                        <a:off x="0" y="0"/>
                        <a:ext cx="7134225" cy="27214"/>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A9CCE8" id="Straight Connector 11"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6.5pt,759pt" to="578.25pt,7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" strokecolor="#4472c4 [3204]" strokeweight="1pt">
              <v:stroke joinstyle="miter"/>
              <w10:wrap anchorx="page" anchory="page"/>
            </v:line>
          </w:pict>
        </mc:Fallback>
      </mc:AlternateContent>
    </w:r>
  </w:p>
  <w:p w14:paraId="7A3DDB3A" w14:textId="093B0972" w:rsidR="00815D85" w:rsidRPr="00DB5A5E" w:rsidRDefault="00815D85" w:rsidP="00B040F4">
    <w:pPr>
      <w:ind w:left="-284" w:firstLine="284"/>
      <w:rPr>
        <w:color w:val="00558C"/>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1FD6" w14:textId="77777777" w:rsidR="00837113" w:rsidRDefault="00837113" w:rsidP="00F3746A">
    <w:pPr>
      <w:pStyle w:val="Footerportrait"/>
      <w:rPr>
        <w:noProof w:val="0"/>
        <w:lang w:val="en-GB"/>
      </w:rPr>
    </w:pPr>
  </w:p>
  <w:p w14:paraId="5DA90E48" w14:textId="16A1C388" w:rsidR="0061509A" w:rsidRDefault="00BD71CD" w:rsidP="00F3746A">
    <w:pPr>
      <w:pStyle w:val="Footerportrait"/>
      <w:rPr>
        <w:noProof w:val="0"/>
        <w:lang w:val="en-GB"/>
      </w:rPr>
    </w:pPr>
    <w:r>
      <w:rPr>
        <w:noProof w:val="0"/>
        <w:lang w:val="en-GB"/>
      </w:rPr>
      <w:fldChar w:fldCharType="begin"/>
    </w:r>
    <w:r>
      <w:rPr>
        <w:noProof w:val="0"/>
        <w:lang w:val="en-GB"/>
      </w:rPr>
      <w:instrText xml:space="preserve"> STYLEREF  "Document name"  \* MERGEFORMAT </w:instrText>
    </w:r>
    <w:r>
      <w:rPr>
        <w:noProof w:val="0"/>
        <w:lang w:val="en-GB"/>
      </w:rPr>
      <w:fldChar w:fldCharType="separate"/>
    </w:r>
    <w:r w:rsidR="00FE3B9A">
      <w:rPr>
        <w:lang w:val="en-GB"/>
      </w:rPr>
      <w:t>Service Specification for VTS Information Service</w:t>
    </w:r>
    <w:r>
      <w:rPr>
        <w:noProof w:val="0"/>
        <w:lang w:val="en-GB"/>
      </w:rPr>
      <w:fldChar w:fldCharType="end"/>
    </w:r>
    <w:r w:rsidR="00070EC5">
      <w:rPr>
        <w:noProof w:val="0"/>
        <w:lang w:val="en-GB"/>
      </w:rPr>
      <w:t xml:space="preserve"> </w:t>
    </w:r>
    <w:r w:rsidR="00070EC5">
      <w:rPr>
        <w:noProof w:val="0"/>
        <w:lang w:val="en-GB"/>
      </w:rPr>
      <w:fldChar w:fldCharType="begin"/>
    </w:r>
    <w:r w:rsidR="00070EC5">
      <w:rPr>
        <w:noProof w:val="0"/>
        <w:lang w:val="en-GB"/>
      </w:rPr>
      <w:instrText xml:space="preserve"> STYLEREF  "Edition number"  \* MERGEFORMAT </w:instrText>
    </w:r>
    <w:r w:rsidR="00070EC5">
      <w:rPr>
        <w:noProof w:val="0"/>
        <w:lang w:val="en-GB"/>
      </w:rPr>
      <w:fldChar w:fldCharType="separate"/>
    </w:r>
    <w:r w:rsidR="00FE3B9A">
      <w:rPr>
        <w:lang w:val="en-GB"/>
      </w:rPr>
      <w:t>Edition 0.1</w:t>
    </w:r>
    <w:r w:rsidR="00070EC5">
      <w:rPr>
        <w:noProof w:val="0"/>
        <w:lang w:val="en-GB"/>
      </w:rPr>
      <w:fldChar w:fldCharType="end"/>
    </w:r>
    <w:r w:rsidR="0061509A">
      <w:rPr>
        <w:noProof w:val="0"/>
        <w:lang w:val="en-GB"/>
      </w:rPr>
      <w:t xml:space="preserve"> </w:t>
    </w:r>
  </w:p>
  <w:p w14:paraId="37CFC154" w14:textId="5E10827D" w:rsidR="0061509A" w:rsidRPr="00BB2565" w:rsidRDefault="0061509A" w:rsidP="00F3746A">
    <w:pPr>
      <w:pStyle w:val="Footerportrait"/>
      <w:rPr>
        <w:rFonts w:eastAsiaTheme="minorEastAsia"/>
        <w:noProof w:val="0"/>
        <w:lang w:val="sv-SE" w:eastAsia="ko-KR"/>
      </w:rPr>
    </w:pPr>
    <w:proofErr w:type="gramStart"/>
    <w:r w:rsidRPr="00BB2565">
      <w:rPr>
        <w:noProof w:val="0"/>
        <w:lang w:val="sv-SE"/>
      </w:rPr>
      <w:t>urn.mrn.iala</w:t>
    </w:r>
    <w:proofErr w:type="gramEnd"/>
    <w:r w:rsidRPr="00BB2565">
      <w:rPr>
        <w:noProof w:val="0"/>
        <w:lang w:val="sv-SE"/>
      </w:rPr>
      <w:t>:</w:t>
    </w:r>
    <w:r w:rsidR="00A649B1" w:rsidRPr="00BB2565">
      <w:rPr>
        <w:rFonts w:eastAsiaTheme="minorEastAsia" w:hint="eastAsia"/>
        <w:noProof w:val="0"/>
        <w:lang w:val="sv-SE" w:eastAsia="ko-KR"/>
      </w:rPr>
      <w:t>techsvc:ss0002</w:t>
    </w:r>
    <w:r w:rsidRPr="00BB2565">
      <w:rPr>
        <w:noProof w:val="0"/>
        <w:lang w:val="sv-SE"/>
      </w:rPr>
      <w:t>:ed1.</w:t>
    </w:r>
    <w:r w:rsidR="00A649B1" w:rsidRPr="00BB2565">
      <w:rPr>
        <w:rFonts w:eastAsiaTheme="minorEastAsia" w:hint="eastAsia"/>
        <w:noProof w:val="0"/>
        <w:lang w:val="sv-SE" w:eastAsia="ko-KR"/>
      </w:rPr>
      <w:t>0.1</w:t>
    </w:r>
  </w:p>
  <w:p w14:paraId="62E2BDDF" w14:textId="77777777" w:rsidR="0061509A" w:rsidRPr="00BB2565" w:rsidRDefault="0061509A" w:rsidP="00F3746A">
    <w:pPr>
      <w:pStyle w:val="Footerportrait"/>
      <w:rPr>
        <w:noProof w:val="0"/>
        <w:lang w:val="sv-SE"/>
      </w:rPr>
    </w:pPr>
  </w:p>
  <w:p w14:paraId="28B2C3A1" w14:textId="749D9D50" w:rsidR="007F650D" w:rsidRPr="00BB2565" w:rsidRDefault="007F650D" w:rsidP="00F3746A">
    <w:pPr>
      <w:pStyle w:val="Footerportrait"/>
      <w:rPr>
        <w:rStyle w:val="PageNumber"/>
        <w:noProof w:val="0"/>
        <w:szCs w:val="15"/>
        <w:lang w:val="sv-SE"/>
      </w:rPr>
    </w:pPr>
    <w:r w:rsidRPr="00BB2565">
      <w:rPr>
        <w:noProof w:val="0"/>
        <w:lang w:val="sv-SE"/>
      </w:rPr>
      <w:tab/>
      <w:t xml:space="preserve">P </w:t>
    </w:r>
    <w:r w:rsidRPr="00DB5A5E">
      <w:rPr>
        <w:rStyle w:val="PageNumber"/>
        <w:noProof w:val="0"/>
        <w:szCs w:val="15"/>
        <w:lang w:val="en-GB"/>
      </w:rPr>
      <w:fldChar w:fldCharType="begin"/>
    </w:r>
    <w:r w:rsidRPr="00BB2565">
      <w:rPr>
        <w:rStyle w:val="PageNumber"/>
        <w:noProof w:val="0"/>
        <w:szCs w:val="15"/>
        <w:lang w:val="sv-SE"/>
      </w:rPr>
      <w:instrText xml:space="preserve">PAGE  </w:instrText>
    </w:r>
    <w:r w:rsidRPr="00DB5A5E">
      <w:rPr>
        <w:rStyle w:val="PageNumber"/>
        <w:noProof w:val="0"/>
        <w:szCs w:val="15"/>
        <w:lang w:val="en-GB"/>
      </w:rPr>
      <w:fldChar w:fldCharType="separate"/>
    </w:r>
    <w:r w:rsidRPr="00BB2565">
      <w:rPr>
        <w:rStyle w:val="PageNumber"/>
        <w:noProof w:val="0"/>
        <w:szCs w:val="15"/>
        <w:lang w:val="sv-SE"/>
      </w:rPr>
      <w:t>2</w:t>
    </w:r>
    <w:r w:rsidRPr="00DB5A5E">
      <w:rPr>
        <w:rStyle w:val="PageNumber"/>
        <w:noProof w:val="0"/>
        <w:szCs w:val="15"/>
        <w:lang w:val="en-GB"/>
      </w:rPr>
      <w:fldChar w:fldCharType="end"/>
    </w:r>
  </w:p>
  <w:p w14:paraId="046533DB" w14:textId="77777777" w:rsidR="008F0A8B" w:rsidRPr="00BB2565" w:rsidRDefault="008F0A8B" w:rsidP="00F3746A">
    <w:pPr>
      <w:pStyle w:val="Footerportrait"/>
      <w:rPr>
        <w:noProof w:val="0"/>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7CE4D" w14:textId="77777777" w:rsidR="007F650D" w:rsidRPr="00DB5A5E" w:rsidRDefault="007F650D" w:rsidP="007F650D">
    <w:pPr>
      <w:pStyle w:val="Footer"/>
      <w:rPr>
        <w:lang w:val="en-GB"/>
      </w:rPr>
    </w:pPr>
  </w:p>
  <w:p w14:paraId="27C23D56" w14:textId="77777777" w:rsidR="007F650D" w:rsidRPr="00DB5A5E" w:rsidRDefault="007F650D" w:rsidP="007F650D">
    <w:pPr>
      <w:pStyle w:val="Footerportrait"/>
      <w:rPr>
        <w:noProof w:val="0"/>
        <w:lang w:val="en-GB"/>
      </w:rPr>
    </w:pPr>
  </w:p>
  <w:p w14:paraId="61B7CC27" w14:textId="36557785" w:rsidR="007F650D" w:rsidRPr="00DB5A5E" w:rsidRDefault="007F650D" w:rsidP="007F650D">
    <w:pPr>
      <w:pStyle w:val="Footerportrait"/>
      <w:rPr>
        <w:noProof w:val="0"/>
        <w:lang w:val="en-GB"/>
      </w:rPr>
    </w:pPr>
    <w:r w:rsidRPr="00DB5A5E">
      <w:rPr>
        <w:noProof w:val="0"/>
        <w:lang w:val="en-GB"/>
      </w:rPr>
      <w:t>Proceedings of the 20</w:t>
    </w:r>
    <w:r w:rsidRPr="00DB5A5E">
      <w:rPr>
        <w:noProof w:val="0"/>
        <w:vertAlign w:val="superscript"/>
        <w:lang w:val="en-GB"/>
      </w:rPr>
      <w:t>th</w:t>
    </w:r>
    <w:r w:rsidRPr="00DB5A5E">
      <w:rPr>
        <w:noProof w:val="0"/>
        <w:lang w:val="en-GB"/>
      </w:rPr>
      <w:t xml:space="preserve"> IALA Conference 30</w:t>
    </w:r>
    <w:r w:rsidRPr="00DB5A5E">
      <w:rPr>
        <w:noProof w:val="0"/>
        <w:vertAlign w:val="superscript"/>
        <w:lang w:val="en-GB"/>
      </w:rPr>
      <w:t>th</w:t>
    </w:r>
    <w:r w:rsidRPr="00DB5A5E">
      <w:rPr>
        <w:noProof w:val="0"/>
        <w:lang w:val="en-GB"/>
      </w:rPr>
      <w:t xml:space="preserve"> May – 2</w:t>
    </w:r>
    <w:r w:rsidRPr="00DB5A5E">
      <w:rPr>
        <w:noProof w:val="0"/>
        <w:vertAlign w:val="superscript"/>
        <w:lang w:val="en-GB"/>
      </w:rPr>
      <w:t>nd</w:t>
    </w:r>
    <w:r w:rsidRPr="00DB5A5E">
      <w:rPr>
        <w:noProof w:val="0"/>
        <w:lang w:val="en-GB"/>
      </w:rPr>
      <w:t xml:space="preserve"> June 2023, Rio de Janeiro, Brazil</w:t>
    </w:r>
    <w:r w:rsidR="00835049" w:rsidRPr="00DB5A5E">
      <w:rPr>
        <w:noProof w:val="0"/>
        <w:lang w:val="en-GB"/>
      </w:rPr>
      <w:t xml:space="preserve">, Volume </w:t>
    </w:r>
    <w:r w:rsidR="00B040D7" w:rsidRPr="00DB5A5E">
      <w:rPr>
        <w:noProof w:val="0"/>
        <w:lang w:val="en-GB"/>
      </w:rPr>
      <w:t>5</w:t>
    </w:r>
    <w:r w:rsidRPr="00DB5A5E">
      <w:rPr>
        <w:noProof w:val="0"/>
        <w:lang w:val="en-GB"/>
      </w:rPr>
      <w:tab/>
      <w:t xml:space="preserve">P </w:t>
    </w:r>
    <w:r w:rsidRPr="00DB5A5E">
      <w:rPr>
        <w:rStyle w:val="PageNumber"/>
        <w:noProof w:val="0"/>
        <w:szCs w:val="15"/>
        <w:lang w:val="en-GB"/>
      </w:rPr>
      <w:fldChar w:fldCharType="begin"/>
    </w:r>
    <w:r w:rsidRPr="00DB5A5E">
      <w:rPr>
        <w:rStyle w:val="PageNumber"/>
        <w:noProof w:val="0"/>
        <w:szCs w:val="15"/>
        <w:lang w:val="en-GB"/>
      </w:rPr>
      <w:instrText xml:space="preserve">PAGE  </w:instrText>
    </w:r>
    <w:r w:rsidRPr="00DB5A5E">
      <w:rPr>
        <w:rStyle w:val="PageNumber"/>
        <w:noProof w:val="0"/>
        <w:szCs w:val="15"/>
        <w:lang w:val="en-GB"/>
      </w:rPr>
      <w:fldChar w:fldCharType="separate"/>
    </w:r>
    <w:r w:rsidRPr="00DB5A5E">
      <w:rPr>
        <w:rStyle w:val="PageNumber"/>
        <w:noProof w:val="0"/>
        <w:szCs w:val="15"/>
        <w:lang w:val="en-GB"/>
      </w:rPr>
      <w:t>3</w:t>
    </w:r>
    <w:r w:rsidRPr="00DB5A5E">
      <w:rPr>
        <w:rStyle w:val="PageNumber"/>
        <w:noProof w:val="0"/>
        <w:szCs w:val="15"/>
        <w:lang w:val="en-GB"/>
      </w:rPr>
      <w:fldChar w:fldCharType="end"/>
    </w:r>
  </w:p>
  <w:p w14:paraId="631FF20C" w14:textId="77777777" w:rsidR="007F650D" w:rsidRPr="00DB5A5E" w:rsidRDefault="007F650D" w:rsidP="007F650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62C61" w14:textId="141C886B" w:rsidR="00A47C1A" w:rsidRPr="00DB5A5E" w:rsidRDefault="00DB410A" w:rsidP="00EA6416">
    <w:pPr>
      <w:pStyle w:val="Footer"/>
      <w:rPr>
        <w:lang w:val="en-GB"/>
      </w:rPr>
    </w:pPr>
    <w:r w:rsidRPr="00DB5A5E">
      <w:rPr>
        <w:lang w:val="en-GB"/>
      </w:rPr>
      <w:t>XXX</w:t>
    </w:r>
    <w:r w:rsidR="00A47C1A" w:rsidRPr="00DB5A5E">
      <w:rPr>
        <w:lang w:val="en-GB"/>
      </w:rPr>
      <w:t>-</w:t>
    </w:r>
    <w:r w:rsidR="00A47C1A" w:rsidRPr="00DB5A5E">
      <w:rPr>
        <w:rStyle w:val="PageNumber"/>
        <w:lang w:val="en-GB"/>
      </w:rPr>
      <w:fldChar w:fldCharType="begin"/>
    </w:r>
    <w:r w:rsidR="00A47C1A" w:rsidRPr="00DB5A5E">
      <w:rPr>
        <w:rStyle w:val="PageNumber"/>
        <w:lang w:val="en-GB"/>
      </w:rPr>
      <w:instrText xml:space="preserve"> PAGE </w:instrText>
    </w:r>
    <w:r w:rsidR="00A47C1A" w:rsidRPr="00DB5A5E">
      <w:rPr>
        <w:rStyle w:val="PageNumber"/>
        <w:lang w:val="en-GB"/>
      </w:rPr>
      <w:fldChar w:fldCharType="separate"/>
    </w:r>
    <w:r w:rsidR="00E63DEA" w:rsidRPr="00DB5A5E">
      <w:rPr>
        <w:rStyle w:val="PageNumber"/>
        <w:lang w:val="en-GB"/>
      </w:rPr>
      <w:t>1</w:t>
    </w:r>
    <w:r w:rsidR="00A47C1A" w:rsidRPr="00DB5A5E">
      <w:rPr>
        <w:rStyle w:val="PageNumber"/>
        <w:lang w:val="en-GB"/>
      </w:rPr>
      <w:fldChar w:fldCharType="end"/>
    </w:r>
  </w:p>
  <w:p w14:paraId="5D315FE6" w14:textId="77777777" w:rsidR="00815D85" w:rsidRPr="00DB5A5E" w:rsidRDefault="00815D85" w:rsidP="00EA64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9F81C" w14:textId="77777777" w:rsidR="00387E64" w:rsidRPr="00DB5A5E" w:rsidRDefault="00387E64" w:rsidP="00EA6416">
      <w:r w:rsidRPr="00DB5A5E">
        <w:separator/>
      </w:r>
    </w:p>
    <w:p w14:paraId="316FFE8C" w14:textId="77777777" w:rsidR="00387E64" w:rsidRPr="00DB5A5E" w:rsidRDefault="00387E64" w:rsidP="00EA6416"/>
  </w:footnote>
  <w:footnote w:type="continuationSeparator" w:id="0">
    <w:p w14:paraId="76204727" w14:textId="77777777" w:rsidR="00387E64" w:rsidRPr="00DB5A5E" w:rsidRDefault="00387E64" w:rsidP="00EA6416">
      <w:r w:rsidRPr="00DB5A5E">
        <w:continuationSeparator/>
      </w:r>
    </w:p>
    <w:p w14:paraId="4F56A95D" w14:textId="77777777" w:rsidR="00387E64" w:rsidRPr="00DB5A5E" w:rsidRDefault="00387E64" w:rsidP="00EA6416"/>
  </w:footnote>
  <w:footnote w:type="continuationNotice" w:id="1">
    <w:p w14:paraId="4C5CEC96" w14:textId="77777777" w:rsidR="00387E64" w:rsidRPr="00DB5A5E" w:rsidRDefault="00387E64"/>
  </w:footnote>
  <w:footnote w:id="2">
    <w:p w14:paraId="4612B360" w14:textId="77777777" w:rsidR="00E72F49" w:rsidRPr="0011448A" w:rsidRDefault="00E72F49" w:rsidP="00E72F49">
      <w:pPr>
        <w:pStyle w:val="FootnoteText"/>
        <w:rPr>
          <w:sz w:val="18"/>
          <w:szCs w:val="18"/>
        </w:rPr>
      </w:pPr>
      <w:r w:rsidRPr="0011448A">
        <w:rPr>
          <w:rStyle w:val="FootnoteReference"/>
          <w:sz w:val="18"/>
          <w:szCs w:val="18"/>
        </w:rPr>
        <w:footnoteRef/>
      </w:r>
      <w:r w:rsidRPr="0011448A">
        <w:rPr>
          <w:sz w:val="18"/>
          <w:szCs w:val="18"/>
        </w:rPr>
        <w:t xml:space="preserve"> Author to insert actual service name and version number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C55D3" w14:textId="4CF1639A" w:rsidR="00A27A2A" w:rsidRPr="00DB5A5E" w:rsidRDefault="00A27A2A">
    <w:pPr>
      <w:pStyle w:val="Heade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651B9" w14:textId="46ECCDA8" w:rsidR="00A47C1A" w:rsidRPr="00DB5A5E" w:rsidRDefault="006E6116" w:rsidP="00F815F4">
    <w:pPr>
      <w:jc w:val="center"/>
    </w:pPr>
    <w:r w:rsidRPr="00DB5A5E">
      <w:rPr>
        <w:noProof/>
        <w:lang w:eastAsia="da-DK"/>
      </w:rPr>
      <w:drawing>
        <wp:anchor distT="0" distB="0" distL="114300" distR="114300" simplePos="0" relativeHeight="251658240" behindDoc="0" locked="0" layoutInCell="1" allowOverlap="1" wp14:anchorId="022DD2E7" wp14:editId="33009434">
          <wp:simplePos x="0" y="0"/>
          <wp:positionH relativeFrom="column">
            <wp:posOffset>89702</wp:posOffset>
          </wp:positionH>
          <wp:positionV relativeFrom="paragraph">
            <wp:posOffset>6350</wp:posOffset>
          </wp:positionV>
          <wp:extent cx="952500" cy="511342"/>
          <wp:effectExtent l="0" t="0" r="0" b="3175"/>
          <wp:wrapNone/>
          <wp:docPr id="385436528" name="Picture 385436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511342"/>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5A5E">
      <w:rPr>
        <w:noProof/>
        <w:lang w:eastAsia="da-DK"/>
      </w:rPr>
      <w:drawing>
        <wp:anchor distT="0" distB="0" distL="114300" distR="114300" simplePos="0" relativeHeight="251658241" behindDoc="0" locked="0" layoutInCell="1" allowOverlap="1" wp14:anchorId="38424FC8" wp14:editId="62FB81AC">
          <wp:simplePos x="0" y="0"/>
          <wp:positionH relativeFrom="column">
            <wp:posOffset>5479520</wp:posOffset>
          </wp:positionH>
          <wp:positionV relativeFrom="paragraph">
            <wp:posOffset>-121920</wp:posOffset>
          </wp:positionV>
          <wp:extent cx="591820" cy="577850"/>
          <wp:effectExtent l="0" t="0" r="0" b="0"/>
          <wp:wrapNone/>
          <wp:docPr id="722765481" name="Picture 722765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7C1A" w:rsidRPr="00DB5A5E">
      <w:t xml:space="preserve">Proceedings of the </w:t>
    </w:r>
    <w:r w:rsidR="00C46D17" w:rsidRPr="00DB5A5E">
      <w:t>2</w:t>
    </w:r>
    <w:r w:rsidR="003905E2" w:rsidRPr="00DB5A5E">
      <w:t>0th</w:t>
    </w:r>
    <w:r w:rsidR="00C46D17" w:rsidRPr="00DB5A5E">
      <w:t xml:space="preserve"> </w:t>
    </w:r>
    <w:r w:rsidR="003905E2" w:rsidRPr="00DB5A5E">
      <w:t>IALA Conference 2023</w:t>
    </w:r>
  </w:p>
  <w:p w14:paraId="02CA1C99" w14:textId="77777777" w:rsidR="00A47C1A" w:rsidRPr="00FD714C" w:rsidRDefault="003905E2" w:rsidP="00F815F4">
    <w:pPr>
      <w:jc w:val="center"/>
      <w:rPr>
        <w:lang w:val="es-ES"/>
      </w:rPr>
    </w:pPr>
    <w:r w:rsidRPr="00FD714C">
      <w:rPr>
        <w:lang w:val="es-ES"/>
      </w:rPr>
      <w:t>Rio de Janeiro</w:t>
    </w:r>
    <w:r w:rsidR="00095DE1" w:rsidRPr="00FD714C">
      <w:rPr>
        <w:lang w:val="es-ES"/>
      </w:rPr>
      <w:t>,</w:t>
    </w:r>
    <w:r w:rsidRPr="00FD714C">
      <w:rPr>
        <w:lang w:val="es-ES"/>
      </w:rPr>
      <w:t xml:space="preserve"> </w:t>
    </w:r>
    <w:proofErr w:type="spellStart"/>
    <w:r w:rsidRPr="00FD714C">
      <w:rPr>
        <w:lang w:val="es-ES"/>
      </w:rPr>
      <w:t>Brazil</w:t>
    </w:r>
    <w:proofErr w:type="spellEnd"/>
    <w:r w:rsidR="00095DE1" w:rsidRPr="00FD714C">
      <w:rPr>
        <w:lang w:val="es-ES"/>
      </w:rPr>
      <w:t xml:space="preserve"> </w:t>
    </w:r>
    <w:r w:rsidR="00BE669B" w:rsidRPr="00FD714C">
      <w:rPr>
        <w:lang w:val="es-ES"/>
      </w:rPr>
      <w:t>2</w:t>
    </w:r>
    <w:r w:rsidR="000D1750" w:rsidRPr="00FD714C">
      <w:rPr>
        <w:lang w:val="es-ES"/>
      </w:rPr>
      <w:t>7</w:t>
    </w:r>
    <w:r w:rsidRPr="00FD714C">
      <w:rPr>
        <w:lang w:val="es-ES"/>
      </w:rPr>
      <w:t xml:space="preserve"> May – 3 June</w:t>
    </w:r>
    <w:r w:rsidR="00095DE1" w:rsidRPr="00FD714C">
      <w:rPr>
        <w:lang w:val="es-ES"/>
      </w:rPr>
      <w:t xml:space="preserve"> 20</w:t>
    </w:r>
    <w:r w:rsidRPr="00FD714C">
      <w:rPr>
        <w:lang w:val="es-ES"/>
      </w:rPr>
      <w:t>2</w:t>
    </w:r>
    <w:r w:rsidR="00BE491B" w:rsidRPr="00FD714C">
      <w:rPr>
        <w:lang w:val="es-ES"/>
      </w:rPr>
      <w:t>3</w:t>
    </w:r>
  </w:p>
  <w:p w14:paraId="1EB7CCC3" w14:textId="77777777" w:rsidR="00A47C1A" w:rsidRPr="00DB5A5E" w:rsidRDefault="00A47C1A" w:rsidP="00F815F4">
    <w:pPr>
      <w:jc w:val="center"/>
    </w:pPr>
    <w:r w:rsidRPr="00DB5A5E">
      <w:t xml:space="preserve">Paper No. </w:t>
    </w:r>
    <w:r w:rsidR="004E477E" w:rsidRPr="00DB5A5E">
      <w:t>XXX</w:t>
    </w:r>
    <w:r w:rsidR="00BE669B" w:rsidRPr="00DB5A5E">
      <w:t xml:space="preserve"> (</w:t>
    </w:r>
    <w:r w:rsidR="006E6116" w:rsidRPr="00DB5A5E">
      <w:t xml:space="preserve">to be </w:t>
    </w:r>
    <w:r w:rsidR="00BE669B" w:rsidRPr="00DB5A5E">
      <w:t xml:space="preserve">assigned </w:t>
    </w:r>
    <w:r w:rsidR="00BD4818" w:rsidRPr="00DB5A5E">
      <w:t>by</w:t>
    </w:r>
    <w:r w:rsidR="00BE669B" w:rsidRPr="00DB5A5E">
      <w:t xml:space="preserve"> the </w:t>
    </w:r>
    <w:r w:rsidR="006E6116" w:rsidRPr="00DB5A5E">
      <w:t xml:space="preserve">IALA </w:t>
    </w:r>
    <w:r w:rsidR="003905E2" w:rsidRPr="00DB5A5E">
      <w:t>secretariat</w:t>
    </w:r>
    <w:r w:rsidR="00BE669B" w:rsidRPr="00DB5A5E">
      <w:t>)</w:t>
    </w:r>
  </w:p>
  <w:p w14:paraId="0C370AA5" w14:textId="77777777" w:rsidR="00815D85" w:rsidRPr="00DB5A5E" w:rsidRDefault="00815D85" w:rsidP="00EA64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58A36" w14:textId="6386EE4C" w:rsidR="00F74BAF" w:rsidRPr="00DB5A5E" w:rsidRDefault="00F3746A" w:rsidP="00EA6416">
    <w:pPr>
      <w:pStyle w:val="Footer"/>
      <w:rPr>
        <w:b/>
        <w:bCs/>
        <w:lang w:val="en-GB"/>
      </w:rPr>
    </w:pPr>
    <w:r w:rsidRPr="00DB5A5E">
      <w:rPr>
        <w:noProof/>
        <w:lang w:val="en-GB"/>
      </w:rPr>
      <w:drawing>
        <wp:anchor distT="0" distB="0" distL="114300" distR="114300" simplePos="0" relativeHeight="251658245" behindDoc="1" locked="0" layoutInCell="1" allowOverlap="1" wp14:anchorId="7A806090" wp14:editId="454CB6A8">
          <wp:simplePos x="0" y="0"/>
          <wp:positionH relativeFrom="page">
            <wp:posOffset>6565085</wp:posOffset>
          </wp:positionH>
          <wp:positionV relativeFrom="page">
            <wp:posOffset>-32657</wp:posOffset>
          </wp:positionV>
          <wp:extent cx="979714" cy="979714"/>
          <wp:effectExtent l="0" t="0" r="0" b="0"/>
          <wp:wrapNone/>
          <wp:docPr id="903197184" name="Picture 903197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984863" cy="984863"/>
                  </a:xfrm>
                  <a:prstGeom prst="rect">
                    <a:avLst/>
                  </a:prstGeom>
                </pic:spPr>
              </pic:pic>
            </a:graphicData>
          </a:graphic>
          <wp14:sizeRelH relativeFrom="margin">
            <wp14:pctWidth>0</wp14:pctWidth>
          </wp14:sizeRelH>
          <wp14:sizeRelV relativeFrom="margin">
            <wp14:pctHeight>0</wp14:pctHeight>
          </wp14:sizeRelV>
        </wp:anchor>
      </w:drawing>
    </w:r>
  </w:p>
  <w:p w14:paraId="23D9DBE9" w14:textId="4DBC072F" w:rsidR="00F3746A" w:rsidRPr="00DB5A5E" w:rsidRDefault="00F3746A" w:rsidP="007F650D">
    <w:pPr>
      <w:pStyle w:val="Header"/>
      <w:tabs>
        <w:tab w:val="clear" w:pos="9072"/>
        <w:tab w:val="right" w:pos="9746"/>
      </w:tabs>
      <w:rPr>
        <w:lang w:val="en-GB"/>
      </w:rPr>
    </w:pPr>
    <w:r w:rsidRPr="00DB5A5E">
      <w:rPr>
        <w:lang w:val="en-GB"/>
      </w:rPr>
      <w:tab/>
    </w:r>
    <w:r w:rsidR="007F650D" w:rsidRPr="00DB5A5E">
      <w:rPr>
        <w:lang w:val="en-GB"/>
      </w:rPr>
      <w:tab/>
    </w:r>
  </w:p>
  <w:p w14:paraId="77D64685" w14:textId="31AC9249" w:rsidR="00F3746A" w:rsidRPr="00DB5A5E" w:rsidRDefault="00F3746A" w:rsidP="007F650D">
    <w:pPr>
      <w:pStyle w:val="Header"/>
      <w:jc w:val="right"/>
      <w:rPr>
        <w:lang w:val="en-GB"/>
      </w:rPr>
    </w:pPr>
  </w:p>
  <w:p w14:paraId="725C4417" w14:textId="615404AE" w:rsidR="00F3746A" w:rsidRPr="00DB5A5E" w:rsidRDefault="00F3746A" w:rsidP="00F3746A">
    <w:pPr>
      <w:pStyle w:val="Header"/>
      <w:rPr>
        <w:lang w:val="en-GB"/>
      </w:rPr>
    </w:pPr>
  </w:p>
  <w:p w14:paraId="58AD1639" w14:textId="50438941" w:rsidR="00F3746A" w:rsidRPr="00DB5A5E" w:rsidRDefault="00F3746A" w:rsidP="00F3746A">
    <w:pPr>
      <w:pStyle w:val="Header"/>
      <w:rPr>
        <w:lang w:val="en-GB"/>
      </w:rPr>
    </w:pPr>
  </w:p>
  <w:p w14:paraId="033A69E5" w14:textId="77777777" w:rsidR="00F3746A" w:rsidRPr="00DB5A5E" w:rsidRDefault="00F3746A" w:rsidP="00F3746A">
    <w:pPr>
      <w:pStyle w:val="Header"/>
      <w:rPr>
        <w:lang w:val="en-GB"/>
      </w:rPr>
    </w:pPr>
  </w:p>
  <w:p w14:paraId="72FD19DB" w14:textId="682FE401" w:rsidR="00F3746A" w:rsidRPr="00DB5A5E" w:rsidRDefault="007F650D" w:rsidP="00F3746A">
    <w:pPr>
      <w:pStyle w:val="Contents"/>
    </w:pPr>
    <w:r w:rsidRPr="00DB5A5E">
      <w:t>contents</w:t>
    </w:r>
  </w:p>
  <w:p w14:paraId="4A4B5493" w14:textId="77777777" w:rsidR="00815D85" w:rsidRPr="00DB5A5E" w:rsidRDefault="00815D85" w:rsidP="00EA64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14988" w14:textId="42B24AEE" w:rsidR="00A47C1A" w:rsidRPr="00DB5A5E" w:rsidRDefault="00B37D7D" w:rsidP="00F815F4">
    <w:pPr>
      <w:jc w:val="center"/>
    </w:pPr>
    <w:r w:rsidRPr="00442889">
      <w:rPr>
        <w:noProof/>
        <w:lang w:val="sv-SE" w:eastAsia="sv-SE"/>
      </w:rPr>
      <w:drawing>
        <wp:anchor distT="0" distB="0" distL="114300" distR="114300" simplePos="0" relativeHeight="251658256" behindDoc="0" locked="0" layoutInCell="1" allowOverlap="1" wp14:anchorId="53F0A814" wp14:editId="207E65CC">
          <wp:simplePos x="0" y="0"/>
          <wp:positionH relativeFrom="page">
            <wp:posOffset>2800350</wp:posOffset>
          </wp:positionH>
          <wp:positionV relativeFrom="page">
            <wp:posOffset>25400</wp:posOffset>
          </wp:positionV>
          <wp:extent cx="1803600" cy="1440000"/>
          <wp:effectExtent l="0" t="0" r="6350" b="8255"/>
          <wp:wrapNone/>
          <wp:docPr id="19611996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EF0F03" w14:textId="365D6119" w:rsidR="00815D85" w:rsidRPr="00DB5A5E" w:rsidRDefault="00070EC5" w:rsidP="00EA6416">
    <w:r>
      <w:rPr>
        <w:noProof/>
        <w:lang w:val="sv-SE" w:eastAsia="sv-SE"/>
      </w:rPr>
      <w:drawing>
        <wp:anchor distT="0" distB="0" distL="114300" distR="114300" simplePos="0" relativeHeight="251658255" behindDoc="1" locked="0" layoutInCell="1" allowOverlap="1" wp14:anchorId="1B1EBFDF" wp14:editId="7147FA73">
          <wp:simplePos x="0" y="0"/>
          <wp:positionH relativeFrom="page">
            <wp:posOffset>31115</wp:posOffset>
          </wp:positionH>
          <wp:positionV relativeFrom="page">
            <wp:posOffset>1167822</wp:posOffset>
          </wp:positionV>
          <wp:extent cx="7093123" cy="2339340"/>
          <wp:effectExtent l="0" t="0" r="0" b="3810"/>
          <wp:wrapNone/>
          <wp:docPr id="16818476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r="7100"/>
                  <a:stretch/>
                </pic:blipFill>
                <pic:spPr bwMode="auto">
                  <a:xfrm>
                    <a:off x="0" y="0"/>
                    <a:ext cx="7093123" cy="2339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E6AB7" w14:textId="2B3A9FF5" w:rsidR="006E2CB5" w:rsidRPr="00DB5A5E" w:rsidRDefault="005B5543" w:rsidP="00F815F4">
    <w:pPr>
      <w:jc w:val="center"/>
    </w:pPr>
    <w:r w:rsidRPr="00DB5A5E">
      <w:rPr>
        <w:noProof/>
        <w:lang w:eastAsia="da-DK"/>
      </w:rPr>
      <w:drawing>
        <wp:anchor distT="0" distB="0" distL="114300" distR="114300" simplePos="0" relativeHeight="251658261" behindDoc="0" locked="0" layoutInCell="1" allowOverlap="1" wp14:anchorId="2F8CB181" wp14:editId="46E5E14D">
          <wp:simplePos x="0" y="0"/>
          <wp:positionH relativeFrom="column">
            <wp:posOffset>5619750</wp:posOffset>
          </wp:positionH>
          <wp:positionV relativeFrom="paragraph">
            <wp:posOffset>-98425</wp:posOffset>
          </wp:positionV>
          <wp:extent cx="591820" cy="577850"/>
          <wp:effectExtent l="0" t="0" r="0" b="0"/>
          <wp:wrapNone/>
          <wp:docPr id="1419693099" name="Picture 14196930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387E64">
      <w:pict w14:anchorId="4B0E5F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429.4pt;height:257.6pt;rotation:315;z-index:-251658221;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p w14:paraId="72E78829" w14:textId="39D7EA0C" w:rsidR="006E2CB5" w:rsidRPr="00DB5A5E" w:rsidRDefault="006E2CB5" w:rsidP="006E2CB5">
    <w:pPr>
      <w:pStyle w:val="Header"/>
      <w:rPr>
        <w:lang w:val="en-GB"/>
      </w:rPr>
    </w:pPr>
  </w:p>
  <w:p w14:paraId="375F76B2" w14:textId="77777777" w:rsidR="006E2CB5" w:rsidRPr="00DB5A5E" w:rsidRDefault="006E2CB5" w:rsidP="006E2CB5">
    <w:pPr>
      <w:pStyle w:val="Header"/>
      <w:rPr>
        <w:lang w:val="en-GB"/>
      </w:rPr>
    </w:pPr>
  </w:p>
  <w:p w14:paraId="6459506C" w14:textId="77777777" w:rsidR="006E2CB5" w:rsidRPr="00DB5A5E" w:rsidRDefault="006E2CB5" w:rsidP="006E2CB5">
    <w:pPr>
      <w:pStyle w:val="Header"/>
      <w:rPr>
        <w:lang w:val="en-GB"/>
      </w:rPr>
    </w:pPr>
  </w:p>
  <w:p w14:paraId="516F1D32" w14:textId="77777777" w:rsidR="006E2CB5" w:rsidRPr="00DB5A5E" w:rsidRDefault="006E2CB5" w:rsidP="006E2CB5">
    <w:pPr>
      <w:pStyle w:val="Header"/>
      <w:rPr>
        <w:lang w:val="en-GB"/>
      </w:rPr>
    </w:pPr>
  </w:p>
  <w:p w14:paraId="2EBFD876" w14:textId="77777777" w:rsidR="006E2CB5" w:rsidRPr="00DB5A5E" w:rsidRDefault="006E2CB5" w:rsidP="006E2CB5">
    <w:pPr>
      <w:pStyle w:val="Header"/>
      <w:rPr>
        <w:lang w:val="en-GB"/>
      </w:rPr>
    </w:pPr>
  </w:p>
  <w:p w14:paraId="10E003C8" w14:textId="1A1BF90E" w:rsidR="006E2CB5" w:rsidRPr="00DB5A5E" w:rsidRDefault="005B5543" w:rsidP="006E2CB5">
    <w:pPr>
      <w:pStyle w:val="Contents"/>
    </w:pPr>
    <w:r>
      <w:t>Document revision</w:t>
    </w:r>
  </w:p>
  <w:p w14:paraId="7CFDCC1F" w14:textId="324DF313" w:rsidR="006E2CB5" w:rsidRPr="00DB5A5E" w:rsidRDefault="000C20CF" w:rsidP="000C20CF">
    <w:pPr>
      <w:pStyle w:val="Header"/>
      <w:spacing w:before="240"/>
      <w:rPr>
        <w:lang w:val="en-GB"/>
      </w:rPr>
    </w:pPr>
    <w:r w:rsidRPr="000C20CF">
      <w:rPr>
        <w:lang w:val="en-GB"/>
      </w:rPr>
      <w:t>Revisions to this document are to be noted in the table prior to the issue of a revised document.</w:t>
    </w:r>
    <w:r w:rsidR="00387E64">
      <w:rPr>
        <w:lang w:val="en-GB"/>
      </w:rPr>
      <w:pict w14:anchorId="4F9A2CAC">
        <v:shape id="_x0000_s1025" type="#_x0000_t136" alt="" style="position:absolute;left:0;text-align:left;margin-left:0;margin-top:0;width:429.4pt;height:257.6pt;rotation:315;z-index:-2516582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p w14:paraId="2E10B4B1" w14:textId="4F967A58" w:rsidR="006E2CB5" w:rsidRPr="00DB5A5E" w:rsidRDefault="006E2CB5" w:rsidP="00EA641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44BD5" w14:textId="658C1BCD" w:rsidR="00A27A2A" w:rsidRPr="00DB5A5E" w:rsidRDefault="00A27A2A">
    <w:pPr>
      <w:pStyle w:val="Header"/>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9FB7" w14:textId="0C8E6DD6" w:rsidR="004843A9" w:rsidRPr="00DB5A5E" w:rsidRDefault="00E43A6D">
    <w:pPr>
      <w:pStyle w:val="Header"/>
      <w:rPr>
        <w:lang w:val="en-GB"/>
      </w:rPr>
    </w:pPr>
    <w:bookmarkStart w:id="2" w:name="_Hlk196499351"/>
    <w:bookmarkStart w:id="3" w:name="_Hlk196499352"/>
    <w:r w:rsidRPr="00DB5A5E">
      <w:rPr>
        <w:noProof/>
        <w:lang w:val="en-GB" w:eastAsia="da-DK"/>
      </w:rPr>
      <w:drawing>
        <wp:anchor distT="0" distB="0" distL="114300" distR="114300" simplePos="0" relativeHeight="251658258" behindDoc="0" locked="0" layoutInCell="1" allowOverlap="1" wp14:anchorId="11AF8F4B" wp14:editId="5C4ED5EF">
          <wp:simplePos x="0" y="0"/>
          <wp:positionH relativeFrom="column">
            <wp:posOffset>5534025</wp:posOffset>
          </wp:positionH>
          <wp:positionV relativeFrom="paragraph">
            <wp:posOffset>-69215</wp:posOffset>
          </wp:positionV>
          <wp:extent cx="591820" cy="577850"/>
          <wp:effectExtent l="0" t="0" r="0" b="0"/>
          <wp:wrapNone/>
          <wp:docPr id="774943994" name="Picture 7749439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9B368C" w14:textId="2BBA69D5" w:rsidR="004843A9" w:rsidRPr="00DB5A5E" w:rsidRDefault="004843A9">
    <w:pPr>
      <w:pStyle w:val="Header"/>
      <w:rPr>
        <w:lang w:val="en-GB"/>
      </w:rPr>
    </w:pPr>
  </w:p>
  <w:p w14:paraId="4CD512F3" w14:textId="250A05D4" w:rsidR="004843A9" w:rsidRPr="00DB5A5E" w:rsidRDefault="004843A9">
    <w:pPr>
      <w:pStyle w:val="Header"/>
      <w:rPr>
        <w:lang w:val="en-GB"/>
      </w:rPr>
    </w:pPr>
  </w:p>
  <w:p w14:paraId="5DB525C7" w14:textId="77777777" w:rsidR="004843A9" w:rsidRPr="00DB5A5E" w:rsidRDefault="004843A9">
    <w:pPr>
      <w:pStyle w:val="Header"/>
      <w:rPr>
        <w:lang w:val="en-GB"/>
      </w:rPr>
    </w:pPr>
  </w:p>
  <w:p w14:paraId="399153EE" w14:textId="77777777" w:rsidR="004843A9" w:rsidRPr="00DB5A5E" w:rsidRDefault="004843A9">
    <w:pPr>
      <w:pStyle w:val="Header"/>
      <w:rPr>
        <w:lang w:val="en-GB"/>
      </w:rPr>
    </w:pPr>
  </w:p>
  <w:p w14:paraId="18332BD9" w14:textId="5BBC9D2D" w:rsidR="004843A9" w:rsidRPr="00DB5A5E" w:rsidRDefault="005C50FB" w:rsidP="005C50FB">
    <w:pPr>
      <w:pStyle w:val="Contents"/>
    </w:pPr>
    <w:r w:rsidRPr="00DB5A5E">
      <w:t>CONTENTS</w:t>
    </w:r>
  </w:p>
  <w:bookmarkEnd w:id="2"/>
  <w:bookmarkEnd w:id="3"/>
  <w:p w14:paraId="454FA9E7" w14:textId="4B138547" w:rsidR="00A27A2A" w:rsidRPr="00DB5A5E" w:rsidRDefault="00A27A2A">
    <w:pPr>
      <w:pStyle w:val="Header"/>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D200" w14:textId="4A70D444" w:rsidR="00F3746A" w:rsidRPr="00DB5A5E" w:rsidRDefault="007F650D" w:rsidP="00F815F4">
    <w:pPr>
      <w:jc w:val="center"/>
    </w:pPr>
    <w:r w:rsidRPr="00DB5A5E">
      <w:rPr>
        <w:noProof/>
      </w:rPr>
      <w:drawing>
        <wp:anchor distT="0" distB="0" distL="114300" distR="114300" simplePos="0" relativeHeight="251658242" behindDoc="1" locked="0" layoutInCell="1" allowOverlap="1" wp14:anchorId="6A373507" wp14:editId="4184AFF5">
          <wp:simplePos x="0" y="0"/>
          <wp:positionH relativeFrom="page">
            <wp:posOffset>6825342</wp:posOffset>
          </wp:positionH>
          <wp:positionV relativeFrom="page">
            <wp:posOffset>26398</wp:posOffset>
          </wp:positionV>
          <wp:extent cx="720000" cy="720000"/>
          <wp:effectExtent l="0" t="0" r="4445" b="4445"/>
          <wp:wrapNone/>
          <wp:docPr id="1098957856" name="Picture 109895785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1E4604" w14:textId="77777777" w:rsidR="007F650D" w:rsidRPr="00DB5A5E" w:rsidRDefault="007F650D" w:rsidP="007F650D">
    <w:pPr>
      <w:pStyle w:val="Header"/>
      <w:tabs>
        <w:tab w:val="right" w:pos="10205"/>
      </w:tabs>
      <w:rPr>
        <w:lang w:val="en-GB"/>
      </w:rPr>
    </w:pPr>
  </w:p>
  <w:p w14:paraId="3270F839" w14:textId="77777777" w:rsidR="007F650D" w:rsidRPr="00DB5A5E" w:rsidRDefault="007F650D" w:rsidP="007F650D">
    <w:pPr>
      <w:pStyle w:val="Header"/>
      <w:rPr>
        <w:lang w:val="en-GB"/>
      </w:rPr>
    </w:pPr>
  </w:p>
  <w:p w14:paraId="32EF6458" w14:textId="77777777" w:rsidR="007F650D" w:rsidRPr="00DB5A5E" w:rsidRDefault="007F650D" w:rsidP="007F650D">
    <w:pPr>
      <w:pStyle w:val="Header"/>
      <w:rPr>
        <w:lang w:val="en-GB"/>
      </w:rPr>
    </w:pPr>
  </w:p>
  <w:p w14:paraId="24E9624E" w14:textId="77777777" w:rsidR="007F650D" w:rsidRPr="00DB5A5E" w:rsidRDefault="007F650D" w:rsidP="007F650D">
    <w:pPr>
      <w:pStyle w:val="Header"/>
      <w:rPr>
        <w:lang w:val="en-GB"/>
      </w:rPr>
    </w:pPr>
  </w:p>
  <w:p w14:paraId="286D181D" w14:textId="77777777" w:rsidR="007F650D" w:rsidRPr="00DB5A5E" w:rsidRDefault="007F650D" w:rsidP="007F650D">
    <w:pPr>
      <w:pStyle w:val="Header"/>
      <w:rPr>
        <w:lang w:val="en-GB"/>
      </w:rPr>
    </w:pPr>
  </w:p>
  <w:p w14:paraId="7C42D8D6" w14:textId="7881F7EE" w:rsidR="007F650D" w:rsidRPr="00DB5A5E" w:rsidRDefault="007F650D" w:rsidP="007F650D">
    <w:pPr>
      <w:pStyle w:val="Contents"/>
    </w:pPr>
    <w:r w:rsidRPr="00DB5A5E">
      <w:t>for</w:t>
    </w:r>
    <w:r w:rsidR="00DC52CC" w:rsidRPr="00DB5A5E">
      <w:t>e</w:t>
    </w:r>
    <w:r w:rsidRPr="00DB5A5E">
      <w:t>w</w:t>
    </w:r>
    <w:r w:rsidR="00DC52CC" w:rsidRPr="00DB5A5E">
      <w:t>o</w:t>
    </w:r>
    <w:r w:rsidRPr="00DB5A5E">
      <w:t>rd</w:t>
    </w:r>
  </w:p>
  <w:p w14:paraId="2B8594D0" w14:textId="77777777" w:rsidR="007F650D" w:rsidRPr="00DB5A5E" w:rsidRDefault="007F650D" w:rsidP="007F650D"/>
  <w:p w14:paraId="03A4215F" w14:textId="77777777" w:rsidR="00F3746A" w:rsidRPr="00DB5A5E" w:rsidRDefault="00F3746A" w:rsidP="00EA641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8CD5A" w14:textId="059A9035" w:rsidR="00A27A2A" w:rsidRPr="00DB5A5E" w:rsidRDefault="00A27A2A">
    <w:pPr>
      <w:pStyle w:val="Heade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EE40C" w14:textId="159B037E" w:rsidR="003379DC" w:rsidRPr="00DB5A5E" w:rsidRDefault="00904B6D" w:rsidP="00EA6416">
    <w:pPr>
      <w:pStyle w:val="Footer"/>
      <w:rPr>
        <w:i/>
        <w:lang w:val="en-GB"/>
      </w:rPr>
    </w:pPr>
    <w:r w:rsidRPr="00DB5A5E">
      <w:rPr>
        <w:noProof/>
        <w:lang w:val="en-GB" w:eastAsia="da-DK"/>
      </w:rPr>
      <w:drawing>
        <wp:anchor distT="0" distB="0" distL="114300" distR="114300" simplePos="0" relativeHeight="251658243" behindDoc="0" locked="0" layoutInCell="1" allowOverlap="1" wp14:anchorId="284D3B16" wp14:editId="010BCB37">
          <wp:simplePos x="0" y="0"/>
          <wp:positionH relativeFrom="column">
            <wp:posOffset>5542314</wp:posOffset>
          </wp:positionH>
          <wp:positionV relativeFrom="paragraph">
            <wp:posOffset>-121920</wp:posOffset>
          </wp:positionV>
          <wp:extent cx="591820" cy="577850"/>
          <wp:effectExtent l="0" t="0" r="0" b="0"/>
          <wp:wrapNone/>
          <wp:docPr id="1516060047" name="Picture 151606004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FF6C0A" w14:textId="77777777" w:rsidR="00F74BAF" w:rsidRPr="00DB5A5E" w:rsidRDefault="00F74BAF" w:rsidP="00EA6416">
    <w:pPr>
      <w:pStyle w:val="Footer"/>
      <w:rPr>
        <w:lang w:val="en-GB"/>
      </w:rPr>
    </w:pPr>
  </w:p>
  <w:p w14:paraId="53E080A4" w14:textId="77777777" w:rsidR="00F74BAF" w:rsidRPr="00DB5A5E" w:rsidRDefault="00F74BAF" w:rsidP="00EA6416">
    <w:pPr>
      <w:pStyle w:val="Footer"/>
      <w:rPr>
        <w:lang w:val="en-GB"/>
      </w:rPr>
    </w:pPr>
  </w:p>
  <w:p w14:paraId="66B3F894" w14:textId="77777777" w:rsidR="00F74BAF" w:rsidRPr="00DB5A5E" w:rsidRDefault="00F74BAF" w:rsidP="00EA6416">
    <w:pPr>
      <w:pStyle w:val="Footer"/>
      <w:rPr>
        <w:lang w:val="en-GB"/>
      </w:rPr>
    </w:pPr>
    <w:r w:rsidRPr="00DB5A5E">
      <w:rPr>
        <w:lang w:val="en-GB"/>
      </w:rPr>
      <w:t>____________________________________________________________________________________________________________</w:t>
    </w:r>
  </w:p>
  <w:p w14:paraId="21544047" w14:textId="77777777" w:rsidR="00815D85" w:rsidRPr="00DB5A5E" w:rsidRDefault="00815D85" w:rsidP="00EA64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4437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19460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D4EA16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BFA8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C84132"/>
    <w:lvl w:ilvl="0">
      <w:start w:val="1"/>
      <w:numFmt w:val="decimal"/>
      <w:pStyle w:val="Reference"/>
      <w:lvlText w:val="[%1]"/>
      <w:lvlJc w:val="left"/>
      <w:pPr>
        <w:tabs>
          <w:tab w:val="num" w:pos="360"/>
        </w:tabs>
        <w:ind w:left="357" w:hanging="357"/>
      </w:pPr>
    </w:lvl>
  </w:abstractNum>
  <w:abstractNum w:abstractNumId="6" w15:restartNumberingAfterBreak="0">
    <w:nsid w:val="FFFFFF82"/>
    <w:multiLevelType w:val="singleLevel"/>
    <w:tmpl w:val="91DE9FD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80B0D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B89B3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7802B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176048B"/>
    <w:multiLevelType w:val="hybridMultilevel"/>
    <w:tmpl w:val="0264EE94"/>
    <w:lvl w:ilvl="0" w:tplc="D85E4B36">
      <w:start w:val="1"/>
      <w:numFmt w:val="decimal"/>
      <w:pStyle w:val="ListParagraph"/>
      <w:lvlText w:val="%1."/>
      <w:lvlJc w:val="left"/>
      <w:pPr>
        <w:ind w:left="1482" w:hanging="1056"/>
      </w:pPr>
      <w:rPr>
        <w:rFonts w:hint="default"/>
      </w:rPr>
    </w:lvl>
    <w:lvl w:ilvl="1" w:tplc="D44E2B6C">
      <w:start w:val="1"/>
      <w:numFmt w:val="bullet"/>
      <w:lvlText w:val=""/>
      <w:lvlJc w:val="left"/>
      <w:pPr>
        <w:ind w:left="1506" w:hanging="426"/>
      </w:pPr>
      <w:rPr>
        <w:rFonts w:ascii="Symbol" w:hAnsi="Symbol" w:hint="default"/>
        <w:color w:val="B2C1ED"/>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E7E01D9"/>
    <w:multiLevelType w:val="hybridMultilevel"/>
    <w:tmpl w:val="047EAC10"/>
    <w:lvl w:ilvl="0" w:tplc="75665914">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307F35BB"/>
    <w:multiLevelType w:val="hybridMultilevel"/>
    <w:tmpl w:val="875A2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8F062F"/>
    <w:multiLevelType w:val="multilevel"/>
    <w:tmpl w:val="A7EA6554"/>
    <w:lvl w:ilvl="0">
      <w:start w:val="1"/>
      <w:numFmt w:val="decimal"/>
      <w:pStyle w:val="Heading1"/>
      <w:lvlText w:val="%1"/>
      <w:lvlJc w:val="left"/>
      <w:pPr>
        <w:tabs>
          <w:tab w:val="num" w:pos="855"/>
        </w:tabs>
        <w:ind w:left="510" w:hanging="510"/>
      </w:pPr>
      <w:rPr>
        <w:rFonts w:hint="default"/>
        <w:sz w:val="22"/>
      </w:rPr>
    </w:lvl>
    <w:lvl w:ilvl="1">
      <w:start w:val="1"/>
      <w:numFmt w:val="decimal"/>
      <w:pStyle w:val="Heading2"/>
      <w:lvlText w:val="%1.%2"/>
      <w:lvlJc w:val="left"/>
      <w:pPr>
        <w:tabs>
          <w:tab w:val="num" w:pos="855"/>
        </w:tabs>
        <w:ind w:left="855" w:hanging="855"/>
      </w:pPr>
      <w:rPr>
        <w:rFonts w:hint="default"/>
      </w:rPr>
    </w:lvl>
    <w:lvl w:ilvl="2">
      <w:start w:val="1"/>
      <w:numFmt w:val="decimal"/>
      <w:pStyle w:val="Heading3"/>
      <w:lvlText w:val="%1.%2.%3"/>
      <w:lvlJc w:val="left"/>
      <w:pPr>
        <w:tabs>
          <w:tab w:val="num" w:pos="855"/>
        </w:tabs>
        <w:ind w:left="855" w:hanging="855"/>
      </w:pPr>
      <w:rPr>
        <w:rFonts w:hint="default"/>
        <w:b w:val="0"/>
        <w:i w:val="0"/>
      </w:rPr>
    </w:lvl>
    <w:lvl w:ilvl="3">
      <w:start w:val="1"/>
      <w:numFmt w:val="decimal"/>
      <w:pStyle w:val="Heading4a"/>
      <w:lvlText w:val="%1.%2.%3.%4"/>
      <w:lvlJc w:val="left"/>
      <w:pPr>
        <w:tabs>
          <w:tab w:val="num" w:pos="855"/>
        </w:tabs>
        <w:ind w:left="855" w:hanging="855"/>
      </w:pPr>
      <w:rPr>
        <w:rFonts w:hint="default"/>
        <w:b w:val="0"/>
        <w:i/>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8D554E7"/>
    <w:multiLevelType w:val="hybridMultilevel"/>
    <w:tmpl w:val="6F7ED8FE"/>
    <w:styleLink w:val="ArticleSection1"/>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57C4F48"/>
    <w:multiLevelType w:val="hybridMultilevel"/>
    <w:tmpl w:val="875A2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3BA1EE5"/>
    <w:multiLevelType w:val="multilevel"/>
    <w:tmpl w:val="C7E88AD4"/>
    <w:styleLink w:val="WWNum1"/>
    <w:lvl w:ilvl="0">
      <w:start w:val="1"/>
      <w:numFmt w:val="decimal"/>
      <w:lvlText w:val="%1"/>
      <w:lvlJc w:val="left"/>
      <w:pPr>
        <w:ind w:left="510" w:hanging="510"/>
      </w:pPr>
    </w:lvl>
    <w:lvl w:ilvl="1">
      <w:start w:val="1"/>
      <w:numFmt w:val="decimal"/>
      <w:lvlText w:val="%1.%2"/>
      <w:lvlJc w:val="left"/>
      <w:pPr>
        <w:ind w:left="855" w:hanging="855"/>
      </w:pPr>
    </w:lvl>
    <w:lvl w:ilvl="2">
      <w:start w:val="1"/>
      <w:numFmt w:val="decimal"/>
      <w:lvlText w:val="%1.%2.%3"/>
      <w:lvlJc w:val="left"/>
      <w:pPr>
        <w:ind w:left="855" w:hanging="855"/>
      </w:pPr>
    </w:lvl>
    <w:lvl w:ilvl="3">
      <w:start w:val="1"/>
      <w:numFmt w:val="decimal"/>
      <w:lvlText w:val="%1.%2.%3.%4"/>
      <w:lvlJc w:val="left"/>
      <w:pPr>
        <w:ind w:left="855" w:hanging="85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A813604"/>
    <w:multiLevelType w:val="multilevel"/>
    <w:tmpl w:val="D76CC1A6"/>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CE26CC4"/>
    <w:multiLevelType w:val="multilevel"/>
    <w:tmpl w:val="2004BDD0"/>
    <w:lvl w:ilvl="0">
      <w:start w:val="1"/>
      <w:numFmt w:val="decimal"/>
      <w:pStyle w:val="NumberedList1"/>
      <w:lvlText w:val="%1."/>
      <w:lvlJc w:val="left"/>
      <w:pPr>
        <w:tabs>
          <w:tab w:val="num" w:pos="0"/>
        </w:tabs>
        <w:ind w:left="720" w:hanging="360"/>
      </w:pPr>
    </w:lvl>
    <w:lvl w:ilvl="1">
      <w:start w:val="1"/>
      <w:numFmt w:val="bullet"/>
      <w:lvlText w:val=""/>
      <w:lvlJc w:val="left"/>
      <w:pPr>
        <w:ind w:left="1440" w:hanging="360"/>
      </w:pPr>
      <w:rPr>
        <w:rFonts w:ascii="Symbol" w:hAnsi="Symbol"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6718131">
    <w:abstractNumId w:val="9"/>
  </w:num>
  <w:num w:numId="2" w16cid:durableId="913973593">
    <w:abstractNumId w:val="7"/>
  </w:num>
  <w:num w:numId="3" w16cid:durableId="955059802">
    <w:abstractNumId w:val="6"/>
  </w:num>
  <w:num w:numId="4" w16cid:durableId="1047685926">
    <w:abstractNumId w:val="4"/>
  </w:num>
  <w:num w:numId="5" w16cid:durableId="655455092">
    <w:abstractNumId w:val="8"/>
  </w:num>
  <w:num w:numId="6" w16cid:durableId="206368">
    <w:abstractNumId w:val="3"/>
  </w:num>
  <w:num w:numId="7" w16cid:durableId="569073830">
    <w:abstractNumId w:val="2"/>
  </w:num>
  <w:num w:numId="8" w16cid:durableId="1277640823">
    <w:abstractNumId w:val="1"/>
  </w:num>
  <w:num w:numId="9" w16cid:durableId="949119613">
    <w:abstractNumId w:val="0"/>
  </w:num>
  <w:num w:numId="10" w16cid:durableId="191235712">
    <w:abstractNumId w:val="5"/>
  </w:num>
  <w:num w:numId="11" w16cid:durableId="231623950">
    <w:abstractNumId w:val="13"/>
  </w:num>
  <w:num w:numId="12" w16cid:durableId="1644237080">
    <w:abstractNumId w:val="12"/>
  </w:num>
  <w:num w:numId="13" w16cid:durableId="1015114117">
    <w:abstractNumId w:val="16"/>
  </w:num>
  <w:num w:numId="14" w16cid:durableId="437675516">
    <w:abstractNumId w:val="20"/>
  </w:num>
  <w:num w:numId="15" w16cid:durableId="1011178264">
    <w:abstractNumId w:val="21"/>
  </w:num>
  <w:num w:numId="16" w16cid:durableId="560750830">
    <w:abstractNumId w:val="19"/>
  </w:num>
  <w:num w:numId="17" w16cid:durableId="1452238961">
    <w:abstractNumId w:val="17"/>
  </w:num>
  <w:num w:numId="18" w16cid:durableId="166949554">
    <w:abstractNumId w:val="15"/>
    <w:lvlOverride w:ilvl="0">
      <w:lvl w:ilvl="0">
        <w:start w:val="1"/>
        <w:numFmt w:val="decimal"/>
        <w:pStyle w:val="Heading1"/>
        <w:lvlText w:val="%1"/>
        <w:lvlJc w:val="left"/>
        <w:pPr>
          <w:tabs>
            <w:tab w:val="num" w:pos="855"/>
          </w:tabs>
          <w:ind w:left="510" w:hanging="510"/>
        </w:pPr>
        <w:rPr>
          <w:rFonts w:hint="default"/>
          <w:sz w:val="22"/>
        </w:rPr>
      </w:lvl>
    </w:lvlOverride>
    <w:lvlOverride w:ilvl="1">
      <w:lvl w:ilvl="1">
        <w:start w:val="1"/>
        <w:numFmt w:val="decimal"/>
        <w:pStyle w:val="Heading2"/>
        <w:lvlText w:val="%1.%2"/>
        <w:lvlJc w:val="left"/>
        <w:pPr>
          <w:tabs>
            <w:tab w:val="num" w:pos="855"/>
          </w:tabs>
          <w:ind w:left="855" w:hanging="855"/>
        </w:pPr>
        <w:rPr>
          <w:rFonts w:hint="default"/>
        </w:rPr>
      </w:lvl>
    </w:lvlOverride>
    <w:lvlOverride w:ilvl="2">
      <w:lvl w:ilvl="2">
        <w:start w:val="1"/>
        <w:numFmt w:val="decimal"/>
        <w:pStyle w:val="Heading3"/>
        <w:lvlText w:val="%1.%2.%3"/>
        <w:lvlJc w:val="left"/>
        <w:pPr>
          <w:tabs>
            <w:tab w:val="num" w:pos="855"/>
          </w:tabs>
          <w:ind w:left="855" w:hanging="855"/>
        </w:pPr>
        <w:rPr>
          <w:rFonts w:hint="default"/>
          <w:b w:val="0"/>
          <w:i/>
        </w:rPr>
      </w:lvl>
    </w:lvlOverride>
    <w:lvlOverride w:ilvl="3">
      <w:lvl w:ilvl="3">
        <w:start w:val="1"/>
        <w:numFmt w:val="decimal"/>
        <w:pStyle w:val="Heading4a"/>
        <w:lvlText w:val="%1.%2.%3.%4"/>
        <w:lvlJc w:val="left"/>
        <w:pPr>
          <w:tabs>
            <w:tab w:val="num" w:pos="855"/>
          </w:tabs>
          <w:ind w:left="855" w:hanging="855"/>
        </w:pPr>
        <w:rPr>
          <w:rFonts w:hint="default"/>
          <w:b w:val="0"/>
          <w:i/>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16cid:durableId="94979501">
    <w:abstractNumId w:val="23"/>
  </w:num>
  <w:num w:numId="20" w16cid:durableId="1567103170">
    <w:abstractNumId w:val="10"/>
  </w:num>
  <w:num w:numId="21" w16cid:durableId="292828688">
    <w:abstractNumId w:val="10"/>
    <w:lvlOverride w:ilvl="0">
      <w:startOverride w:val="1"/>
    </w:lvlOverride>
  </w:num>
  <w:num w:numId="22" w16cid:durableId="1069690762">
    <w:abstractNumId w:val="10"/>
    <w:lvlOverride w:ilvl="0">
      <w:startOverride w:val="1"/>
    </w:lvlOverride>
  </w:num>
  <w:num w:numId="23" w16cid:durableId="332338449">
    <w:abstractNumId w:val="10"/>
    <w:lvlOverride w:ilvl="0">
      <w:startOverride w:val="1"/>
    </w:lvlOverride>
  </w:num>
  <w:num w:numId="24" w16cid:durableId="890919029">
    <w:abstractNumId w:val="10"/>
    <w:lvlOverride w:ilvl="0">
      <w:startOverride w:val="1"/>
    </w:lvlOverride>
  </w:num>
  <w:num w:numId="25" w16cid:durableId="1034503460">
    <w:abstractNumId w:val="10"/>
    <w:lvlOverride w:ilvl="0">
      <w:startOverride w:val="1"/>
    </w:lvlOverride>
  </w:num>
  <w:num w:numId="26" w16cid:durableId="522937783">
    <w:abstractNumId w:val="22"/>
  </w:num>
  <w:num w:numId="27" w16cid:durableId="2046631675">
    <w:abstractNumId w:val="10"/>
  </w:num>
  <w:num w:numId="28" w16cid:durableId="1728723737">
    <w:abstractNumId w:val="10"/>
    <w:lvlOverride w:ilvl="0">
      <w:startOverride w:val="1"/>
    </w:lvlOverride>
  </w:num>
  <w:num w:numId="29" w16cid:durableId="1994795603">
    <w:abstractNumId w:val="11"/>
  </w:num>
  <w:num w:numId="30" w16cid:durableId="2143644828">
    <w:abstractNumId w:val="10"/>
    <w:lvlOverride w:ilvl="0">
      <w:startOverride w:val="1"/>
    </w:lvlOverride>
  </w:num>
  <w:num w:numId="31" w16cid:durableId="19474971">
    <w:abstractNumId w:val="10"/>
    <w:lvlOverride w:ilvl="0">
      <w:startOverride w:val="1"/>
    </w:lvlOverride>
  </w:num>
  <w:num w:numId="32" w16cid:durableId="573200041">
    <w:abstractNumId w:val="18"/>
  </w:num>
  <w:num w:numId="33" w16cid:durableId="374042503">
    <w:abstractNumId w:val="14"/>
  </w:num>
  <w:num w:numId="34" w16cid:durableId="318119170">
    <w:abstractNumId w:val="10"/>
    <w:lvlOverride w:ilvl="0">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proofState w:spelling="clean" w:grammar="clean"/>
  <w:attachedTemplate r:id="rId1"/>
  <w:stylePaneFormatFilter w:val="3E24" w:allStyles="0" w:customStyles="0" w:latentStyles="1" w:stylesInUse="0" w:headingStyles="1" w:numberingStyles="0" w:tableStyles="0" w:directFormattingOnRuns="0" w:directFormattingOnParagraphs="1" w:directFormattingOnNumbering="1" w:directFormattingOnTables="1" w:clearFormatting="1" w:top3HeadingStyles="1" w:visibleStyles="0" w:alternateStyleNames="0"/>
  <w:stylePaneSortMethod w:val="0003"/>
  <w:trackRevisions/>
  <w:defaultTabStop w:val="567"/>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f" fillcolor="white" stroke="f">
      <v:fill color="white" on="f"/>
      <v:stroke on="f"/>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GwNDIzsjA1tDC0NDdQ0lEKTi0uzszPAykwqwUAyaD01SwAAAA="/>
  </w:docVars>
  <w:rsids>
    <w:rsidRoot w:val="008D4882"/>
    <w:rsid w:val="000003BB"/>
    <w:rsid w:val="00001DE8"/>
    <w:rsid w:val="00001E58"/>
    <w:rsid w:val="00002143"/>
    <w:rsid w:val="0000241C"/>
    <w:rsid w:val="00002776"/>
    <w:rsid w:val="00002960"/>
    <w:rsid w:val="000029D4"/>
    <w:rsid w:val="00002A77"/>
    <w:rsid w:val="000039FC"/>
    <w:rsid w:val="00004879"/>
    <w:rsid w:val="00005218"/>
    <w:rsid w:val="00006CB0"/>
    <w:rsid w:val="0001043A"/>
    <w:rsid w:val="00011AFA"/>
    <w:rsid w:val="00011ED9"/>
    <w:rsid w:val="00012098"/>
    <w:rsid w:val="00012485"/>
    <w:rsid w:val="0001285D"/>
    <w:rsid w:val="00012C5D"/>
    <w:rsid w:val="00014152"/>
    <w:rsid w:val="0001544D"/>
    <w:rsid w:val="00015D6E"/>
    <w:rsid w:val="000173A9"/>
    <w:rsid w:val="00017DF5"/>
    <w:rsid w:val="00023642"/>
    <w:rsid w:val="00026D13"/>
    <w:rsid w:val="000271A8"/>
    <w:rsid w:val="000273D6"/>
    <w:rsid w:val="00027BFE"/>
    <w:rsid w:val="00027D98"/>
    <w:rsid w:val="00027DC1"/>
    <w:rsid w:val="00030932"/>
    <w:rsid w:val="00030A2B"/>
    <w:rsid w:val="00032FBF"/>
    <w:rsid w:val="00033406"/>
    <w:rsid w:val="00034155"/>
    <w:rsid w:val="00034902"/>
    <w:rsid w:val="0003653F"/>
    <w:rsid w:val="00036EAD"/>
    <w:rsid w:val="00036F94"/>
    <w:rsid w:val="000370AA"/>
    <w:rsid w:val="000405E8"/>
    <w:rsid w:val="000407B0"/>
    <w:rsid w:val="000416CA"/>
    <w:rsid w:val="0004241A"/>
    <w:rsid w:val="00042ADB"/>
    <w:rsid w:val="00043136"/>
    <w:rsid w:val="0004387B"/>
    <w:rsid w:val="00044390"/>
    <w:rsid w:val="00046B6C"/>
    <w:rsid w:val="00047B76"/>
    <w:rsid w:val="000516A2"/>
    <w:rsid w:val="00051D1A"/>
    <w:rsid w:val="00052A66"/>
    <w:rsid w:val="00052DC2"/>
    <w:rsid w:val="00052FF3"/>
    <w:rsid w:val="00055FFB"/>
    <w:rsid w:val="000560A8"/>
    <w:rsid w:val="00056F04"/>
    <w:rsid w:val="00056F9E"/>
    <w:rsid w:val="0006030E"/>
    <w:rsid w:val="00061177"/>
    <w:rsid w:val="00063478"/>
    <w:rsid w:val="00063DF5"/>
    <w:rsid w:val="00064BCB"/>
    <w:rsid w:val="000650C2"/>
    <w:rsid w:val="00065AF5"/>
    <w:rsid w:val="00065B3B"/>
    <w:rsid w:val="00065DBF"/>
    <w:rsid w:val="00066241"/>
    <w:rsid w:val="000663A6"/>
    <w:rsid w:val="0006669C"/>
    <w:rsid w:val="00067831"/>
    <w:rsid w:val="000703ED"/>
    <w:rsid w:val="00070EC5"/>
    <w:rsid w:val="000717D1"/>
    <w:rsid w:val="00071BBE"/>
    <w:rsid w:val="00072202"/>
    <w:rsid w:val="00072CE2"/>
    <w:rsid w:val="00072E5E"/>
    <w:rsid w:val="000733F3"/>
    <w:rsid w:val="00073E5F"/>
    <w:rsid w:val="000741F9"/>
    <w:rsid w:val="0007519D"/>
    <w:rsid w:val="000754A3"/>
    <w:rsid w:val="0007699B"/>
    <w:rsid w:val="00080113"/>
    <w:rsid w:val="000805A7"/>
    <w:rsid w:val="000806A4"/>
    <w:rsid w:val="00082470"/>
    <w:rsid w:val="00082A2C"/>
    <w:rsid w:val="00082AC9"/>
    <w:rsid w:val="00083A6E"/>
    <w:rsid w:val="000863A5"/>
    <w:rsid w:val="00086E70"/>
    <w:rsid w:val="0008786E"/>
    <w:rsid w:val="000916D0"/>
    <w:rsid w:val="00092A96"/>
    <w:rsid w:val="00093C8D"/>
    <w:rsid w:val="000943B1"/>
    <w:rsid w:val="00095DE1"/>
    <w:rsid w:val="00097BB7"/>
    <w:rsid w:val="000A01C9"/>
    <w:rsid w:val="000A022F"/>
    <w:rsid w:val="000A0B50"/>
    <w:rsid w:val="000A144C"/>
    <w:rsid w:val="000A1E85"/>
    <w:rsid w:val="000A281A"/>
    <w:rsid w:val="000A32F6"/>
    <w:rsid w:val="000A3447"/>
    <w:rsid w:val="000A352B"/>
    <w:rsid w:val="000A389E"/>
    <w:rsid w:val="000A4404"/>
    <w:rsid w:val="000A546D"/>
    <w:rsid w:val="000A5C13"/>
    <w:rsid w:val="000A6894"/>
    <w:rsid w:val="000A7154"/>
    <w:rsid w:val="000A7385"/>
    <w:rsid w:val="000A74A7"/>
    <w:rsid w:val="000B001D"/>
    <w:rsid w:val="000B06BA"/>
    <w:rsid w:val="000B1DBD"/>
    <w:rsid w:val="000B2F13"/>
    <w:rsid w:val="000B337D"/>
    <w:rsid w:val="000B3477"/>
    <w:rsid w:val="000B39AB"/>
    <w:rsid w:val="000B3B08"/>
    <w:rsid w:val="000B4B35"/>
    <w:rsid w:val="000B5660"/>
    <w:rsid w:val="000B56BC"/>
    <w:rsid w:val="000B64C5"/>
    <w:rsid w:val="000C0151"/>
    <w:rsid w:val="000C0B98"/>
    <w:rsid w:val="000C20CF"/>
    <w:rsid w:val="000C2EC0"/>
    <w:rsid w:val="000C3471"/>
    <w:rsid w:val="000C566B"/>
    <w:rsid w:val="000C6968"/>
    <w:rsid w:val="000C6C21"/>
    <w:rsid w:val="000C7183"/>
    <w:rsid w:val="000C7977"/>
    <w:rsid w:val="000D06B0"/>
    <w:rsid w:val="000D1750"/>
    <w:rsid w:val="000D1946"/>
    <w:rsid w:val="000D2405"/>
    <w:rsid w:val="000D308F"/>
    <w:rsid w:val="000D3800"/>
    <w:rsid w:val="000D4B4F"/>
    <w:rsid w:val="000D5200"/>
    <w:rsid w:val="000D5D81"/>
    <w:rsid w:val="000D605E"/>
    <w:rsid w:val="000D63F9"/>
    <w:rsid w:val="000D69F0"/>
    <w:rsid w:val="000D6BAC"/>
    <w:rsid w:val="000D6C6F"/>
    <w:rsid w:val="000D7A31"/>
    <w:rsid w:val="000D7B11"/>
    <w:rsid w:val="000D7C9E"/>
    <w:rsid w:val="000E171E"/>
    <w:rsid w:val="000E2FBE"/>
    <w:rsid w:val="000E37DC"/>
    <w:rsid w:val="000E537D"/>
    <w:rsid w:val="000E56BC"/>
    <w:rsid w:val="000E661D"/>
    <w:rsid w:val="000E7A26"/>
    <w:rsid w:val="000E7D9F"/>
    <w:rsid w:val="000F0EEB"/>
    <w:rsid w:val="000F23DF"/>
    <w:rsid w:val="000F268D"/>
    <w:rsid w:val="000F2D86"/>
    <w:rsid w:val="000F3AE8"/>
    <w:rsid w:val="000F57ED"/>
    <w:rsid w:val="000F6AC2"/>
    <w:rsid w:val="000F7172"/>
    <w:rsid w:val="000F732C"/>
    <w:rsid w:val="000F7C52"/>
    <w:rsid w:val="00101536"/>
    <w:rsid w:val="001020EB"/>
    <w:rsid w:val="00103082"/>
    <w:rsid w:val="00105186"/>
    <w:rsid w:val="001051FE"/>
    <w:rsid w:val="00106832"/>
    <w:rsid w:val="00107F70"/>
    <w:rsid w:val="00110419"/>
    <w:rsid w:val="00110BC6"/>
    <w:rsid w:val="00110D26"/>
    <w:rsid w:val="00111D59"/>
    <w:rsid w:val="00112001"/>
    <w:rsid w:val="00112B63"/>
    <w:rsid w:val="00113061"/>
    <w:rsid w:val="0011354F"/>
    <w:rsid w:val="0011448A"/>
    <w:rsid w:val="0011508C"/>
    <w:rsid w:val="00116392"/>
    <w:rsid w:val="00116994"/>
    <w:rsid w:val="0011741F"/>
    <w:rsid w:val="00117E11"/>
    <w:rsid w:val="00120512"/>
    <w:rsid w:val="00120E3E"/>
    <w:rsid w:val="001229D5"/>
    <w:rsid w:val="00123736"/>
    <w:rsid w:val="00124509"/>
    <w:rsid w:val="00125E44"/>
    <w:rsid w:val="00126419"/>
    <w:rsid w:val="00127827"/>
    <w:rsid w:val="0012798E"/>
    <w:rsid w:val="00127B8E"/>
    <w:rsid w:val="001305F6"/>
    <w:rsid w:val="00131352"/>
    <w:rsid w:val="00132337"/>
    <w:rsid w:val="00132AC9"/>
    <w:rsid w:val="00132FFB"/>
    <w:rsid w:val="00133105"/>
    <w:rsid w:val="00133239"/>
    <w:rsid w:val="0013350E"/>
    <w:rsid w:val="00133DCA"/>
    <w:rsid w:val="00134A58"/>
    <w:rsid w:val="00135BFB"/>
    <w:rsid w:val="0013685C"/>
    <w:rsid w:val="001369A8"/>
    <w:rsid w:val="0013778A"/>
    <w:rsid w:val="00140565"/>
    <w:rsid w:val="00140C8C"/>
    <w:rsid w:val="00141312"/>
    <w:rsid w:val="00141BB0"/>
    <w:rsid w:val="001424AC"/>
    <w:rsid w:val="001429D1"/>
    <w:rsid w:val="00142EDE"/>
    <w:rsid w:val="0014482F"/>
    <w:rsid w:val="00144F33"/>
    <w:rsid w:val="00147C4E"/>
    <w:rsid w:val="0015078C"/>
    <w:rsid w:val="001512F6"/>
    <w:rsid w:val="0015193B"/>
    <w:rsid w:val="00151B0E"/>
    <w:rsid w:val="0015248F"/>
    <w:rsid w:val="001537D5"/>
    <w:rsid w:val="001538FB"/>
    <w:rsid w:val="00153B0B"/>
    <w:rsid w:val="00154BB1"/>
    <w:rsid w:val="00155D7C"/>
    <w:rsid w:val="00156008"/>
    <w:rsid w:val="00160259"/>
    <w:rsid w:val="00160BC4"/>
    <w:rsid w:val="00161633"/>
    <w:rsid w:val="00161F6F"/>
    <w:rsid w:val="00162F48"/>
    <w:rsid w:val="00163E40"/>
    <w:rsid w:val="00163F37"/>
    <w:rsid w:val="0016445D"/>
    <w:rsid w:val="001652B1"/>
    <w:rsid w:val="00165A14"/>
    <w:rsid w:val="00165BE2"/>
    <w:rsid w:val="001663F4"/>
    <w:rsid w:val="00166CC9"/>
    <w:rsid w:val="00167C52"/>
    <w:rsid w:val="00167CDF"/>
    <w:rsid w:val="001708BB"/>
    <w:rsid w:val="00170A8F"/>
    <w:rsid w:val="00170E4E"/>
    <w:rsid w:val="0017241A"/>
    <w:rsid w:val="0017366D"/>
    <w:rsid w:val="00173EEC"/>
    <w:rsid w:val="00174636"/>
    <w:rsid w:val="00175307"/>
    <w:rsid w:val="00175BB2"/>
    <w:rsid w:val="00175D61"/>
    <w:rsid w:val="0017623F"/>
    <w:rsid w:val="00176A62"/>
    <w:rsid w:val="0018045C"/>
    <w:rsid w:val="001806F3"/>
    <w:rsid w:val="00184510"/>
    <w:rsid w:val="00186336"/>
    <w:rsid w:val="001872E8"/>
    <w:rsid w:val="001875DA"/>
    <w:rsid w:val="00190E21"/>
    <w:rsid w:val="00190E5C"/>
    <w:rsid w:val="00191120"/>
    <w:rsid w:val="00191630"/>
    <w:rsid w:val="00192291"/>
    <w:rsid w:val="0019260E"/>
    <w:rsid w:val="001936C0"/>
    <w:rsid w:val="00196368"/>
    <w:rsid w:val="00197A02"/>
    <w:rsid w:val="00197D8B"/>
    <w:rsid w:val="00197DE0"/>
    <w:rsid w:val="001A09D6"/>
    <w:rsid w:val="001A1681"/>
    <w:rsid w:val="001A2D94"/>
    <w:rsid w:val="001A4CB1"/>
    <w:rsid w:val="001A630D"/>
    <w:rsid w:val="001A73F6"/>
    <w:rsid w:val="001B1197"/>
    <w:rsid w:val="001B254D"/>
    <w:rsid w:val="001B4248"/>
    <w:rsid w:val="001B43F7"/>
    <w:rsid w:val="001B4918"/>
    <w:rsid w:val="001B55A5"/>
    <w:rsid w:val="001B6DD0"/>
    <w:rsid w:val="001C0BE9"/>
    <w:rsid w:val="001C2F01"/>
    <w:rsid w:val="001C3847"/>
    <w:rsid w:val="001C467A"/>
    <w:rsid w:val="001C5853"/>
    <w:rsid w:val="001C5EB0"/>
    <w:rsid w:val="001D18BA"/>
    <w:rsid w:val="001D2A17"/>
    <w:rsid w:val="001D4692"/>
    <w:rsid w:val="001D4877"/>
    <w:rsid w:val="001D4907"/>
    <w:rsid w:val="001D5A2A"/>
    <w:rsid w:val="001D5EE8"/>
    <w:rsid w:val="001D5F62"/>
    <w:rsid w:val="001D6B46"/>
    <w:rsid w:val="001D7E6A"/>
    <w:rsid w:val="001D7FA0"/>
    <w:rsid w:val="001E04F2"/>
    <w:rsid w:val="001E15D4"/>
    <w:rsid w:val="001E16EA"/>
    <w:rsid w:val="001E19C1"/>
    <w:rsid w:val="001E1E9C"/>
    <w:rsid w:val="001E2696"/>
    <w:rsid w:val="001E3496"/>
    <w:rsid w:val="001E4771"/>
    <w:rsid w:val="001E5BA6"/>
    <w:rsid w:val="001E6654"/>
    <w:rsid w:val="001E6A2D"/>
    <w:rsid w:val="001F0041"/>
    <w:rsid w:val="001F15AC"/>
    <w:rsid w:val="001F1E90"/>
    <w:rsid w:val="001F3623"/>
    <w:rsid w:val="001F4802"/>
    <w:rsid w:val="001F4C3D"/>
    <w:rsid w:val="001F57B9"/>
    <w:rsid w:val="001F5CEF"/>
    <w:rsid w:val="001F5EAF"/>
    <w:rsid w:val="001F6464"/>
    <w:rsid w:val="001F6693"/>
    <w:rsid w:val="001F6BDF"/>
    <w:rsid w:val="001F7830"/>
    <w:rsid w:val="001F7A8B"/>
    <w:rsid w:val="00201948"/>
    <w:rsid w:val="00203893"/>
    <w:rsid w:val="00203A1D"/>
    <w:rsid w:val="0020496A"/>
    <w:rsid w:val="00205A45"/>
    <w:rsid w:val="00205BFE"/>
    <w:rsid w:val="0020626E"/>
    <w:rsid w:val="00206B17"/>
    <w:rsid w:val="0020725C"/>
    <w:rsid w:val="00207D7A"/>
    <w:rsid w:val="0021053D"/>
    <w:rsid w:val="00210BFF"/>
    <w:rsid w:val="00210C4F"/>
    <w:rsid w:val="00211325"/>
    <w:rsid w:val="002125F1"/>
    <w:rsid w:val="00212B32"/>
    <w:rsid w:val="00214CFE"/>
    <w:rsid w:val="00215696"/>
    <w:rsid w:val="00216C7C"/>
    <w:rsid w:val="00216CBB"/>
    <w:rsid w:val="00216F72"/>
    <w:rsid w:val="00217397"/>
    <w:rsid w:val="00217507"/>
    <w:rsid w:val="00217688"/>
    <w:rsid w:val="00217792"/>
    <w:rsid w:val="00221273"/>
    <w:rsid w:val="00221598"/>
    <w:rsid w:val="00221A84"/>
    <w:rsid w:val="002225EB"/>
    <w:rsid w:val="00222715"/>
    <w:rsid w:val="002239C4"/>
    <w:rsid w:val="00225CD3"/>
    <w:rsid w:val="00226479"/>
    <w:rsid w:val="00226B8F"/>
    <w:rsid w:val="00230055"/>
    <w:rsid w:val="00231233"/>
    <w:rsid w:val="00231B98"/>
    <w:rsid w:val="002323FE"/>
    <w:rsid w:val="002331FE"/>
    <w:rsid w:val="00233912"/>
    <w:rsid w:val="00234442"/>
    <w:rsid w:val="00234C67"/>
    <w:rsid w:val="00235AF9"/>
    <w:rsid w:val="00235B0B"/>
    <w:rsid w:val="00235D80"/>
    <w:rsid w:val="00237973"/>
    <w:rsid w:val="00240AC2"/>
    <w:rsid w:val="00240E82"/>
    <w:rsid w:val="00241284"/>
    <w:rsid w:val="0024182F"/>
    <w:rsid w:val="0024205E"/>
    <w:rsid w:val="00242CF6"/>
    <w:rsid w:val="00243A47"/>
    <w:rsid w:val="00245403"/>
    <w:rsid w:val="00245DE8"/>
    <w:rsid w:val="00246103"/>
    <w:rsid w:val="0024718D"/>
    <w:rsid w:val="002508E7"/>
    <w:rsid w:val="002513B7"/>
    <w:rsid w:val="00251847"/>
    <w:rsid w:val="0025185F"/>
    <w:rsid w:val="002528CC"/>
    <w:rsid w:val="00254572"/>
    <w:rsid w:val="00255D96"/>
    <w:rsid w:val="00255DD6"/>
    <w:rsid w:val="002568AA"/>
    <w:rsid w:val="00257EE6"/>
    <w:rsid w:val="00257F55"/>
    <w:rsid w:val="00260BC2"/>
    <w:rsid w:val="00260D0D"/>
    <w:rsid w:val="00261776"/>
    <w:rsid w:val="00261D77"/>
    <w:rsid w:val="002645DB"/>
    <w:rsid w:val="00267015"/>
    <w:rsid w:val="00270A67"/>
    <w:rsid w:val="0027121A"/>
    <w:rsid w:val="0027507C"/>
    <w:rsid w:val="00275B0B"/>
    <w:rsid w:val="0028002A"/>
    <w:rsid w:val="00283625"/>
    <w:rsid w:val="00284780"/>
    <w:rsid w:val="002851CA"/>
    <w:rsid w:val="00286F7B"/>
    <w:rsid w:val="002876CD"/>
    <w:rsid w:val="00290774"/>
    <w:rsid w:val="00290E10"/>
    <w:rsid w:val="002913A9"/>
    <w:rsid w:val="00291A64"/>
    <w:rsid w:val="002938CF"/>
    <w:rsid w:val="0029549F"/>
    <w:rsid w:val="00295CB4"/>
    <w:rsid w:val="002963DB"/>
    <w:rsid w:val="0029649A"/>
    <w:rsid w:val="00296683"/>
    <w:rsid w:val="00297575"/>
    <w:rsid w:val="002A18CD"/>
    <w:rsid w:val="002A1F8F"/>
    <w:rsid w:val="002A693C"/>
    <w:rsid w:val="002A740B"/>
    <w:rsid w:val="002B122C"/>
    <w:rsid w:val="002B168A"/>
    <w:rsid w:val="002B173D"/>
    <w:rsid w:val="002B2522"/>
    <w:rsid w:val="002B2AE7"/>
    <w:rsid w:val="002B3287"/>
    <w:rsid w:val="002B32B6"/>
    <w:rsid w:val="002B3825"/>
    <w:rsid w:val="002B3978"/>
    <w:rsid w:val="002B3C97"/>
    <w:rsid w:val="002B50F2"/>
    <w:rsid w:val="002B51B7"/>
    <w:rsid w:val="002B5328"/>
    <w:rsid w:val="002B7421"/>
    <w:rsid w:val="002B75F8"/>
    <w:rsid w:val="002C02A6"/>
    <w:rsid w:val="002C03B0"/>
    <w:rsid w:val="002C198B"/>
    <w:rsid w:val="002C2145"/>
    <w:rsid w:val="002C2CC9"/>
    <w:rsid w:val="002C30B8"/>
    <w:rsid w:val="002C5BD3"/>
    <w:rsid w:val="002C659A"/>
    <w:rsid w:val="002C678C"/>
    <w:rsid w:val="002C6DF1"/>
    <w:rsid w:val="002C7A11"/>
    <w:rsid w:val="002C7BB7"/>
    <w:rsid w:val="002D0A74"/>
    <w:rsid w:val="002D1986"/>
    <w:rsid w:val="002D19ED"/>
    <w:rsid w:val="002D221B"/>
    <w:rsid w:val="002D265B"/>
    <w:rsid w:val="002D356F"/>
    <w:rsid w:val="002D3E20"/>
    <w:rsid w:val="002D4091"/>
    <w:rsid w:val="002D538E"/>
    <w:rsid w:val="002D68F9"/>
    <w:rsid w:val="002D7E27"/>
    <w:rsid w:val="002E0021"/>
    <w:rsid w:val="002E0958"/>
    <w:rsid w:val="002E1B67"/>
    <w:rsid w:val="002E2D1F"/>
    <w:rsid w:val="002E351B"/>
    <w:rsid w:val="002E3969"/>
    <w:rsid w:val="002E76D7"/>
    <w:rsid w:val="002E7DE9"/>
    <w:rsid w:val="002F00D9"/>
    <w:rsid w:val="002F02A1"/>
    <w:rsid w:val="002F091A"/>
    <w:rsid w:val="002F1476"/>
    <w:rsid w:val="002F2454"/>
    <w:rsid w:val="002F28B0"/>
    <w:rsid w:val="002F2F7E"/>
    <w:rsid w:val="002F53E4"/>
    <w:rsid w:val="002F5756"/>
    <w:rsid w:val="002F597A"/>
    <w:rsid w:val="00300275"/>
    <w:rsid w:val="00300659"/>
    <w:rsid w:val="00301606"/>
    <w:rsid w:val="0030169D"/>
    <w:rsid w:val="0030174B"/>
    <w:rsid w:val="00302252"/>
    <w:rsid w:val="0030251D"/>
    <w:rsid w:val="00302650"/>
    <w:rsid w:val="00303FC6"/>
    <w:rsid w:val="0030633F"/>
    <w:rsid w:val="00306FBF"/>
    <w:rsid w:val="003072AA"/>
    <w:rsid w:val="003072D0"/>
    <w:rsid w:val="00307942"/>
    <w:rsid w:val="00307DAB"/>
    <w:rsid w:val="0031104E"/>
    <w:rsid w:val="00312724"/>
    <w:rsid w:val="0031292D"/>
    <w:rsid w:val="0031353E"/>
    <w:rsid w:val="00313E7C"/>
    <w:rsid w:val="00314AA4"/>
    <w:rsid w:val="00316334"/>
    <w:rsid w:val="00320FFE"/>
    <w:rsid w:val="00322C87"/>
    <w:rsid w:val="00323483"/>
    <w:rsid w:val="00325C1C"/>
    <w:rsid w:val="00326609"/>
    <w:rsid w:val="003269EE"/>
    <w:rsid w:val="00330333"/>
    <w:rsid w:val="00330643"/>
    <w:rsid w:val="003311BD"/>
    <w:rsid w:val="003312F1"/>
    <w:rsid w:val="003323C9"/>
    <w:rsid w:val="00332A61"/>
    <w:rsid w:val="0033423D"/>
    <w:rsid w:val="00334CDA"/>
    <w:rsid w:val="0033515D"/>
    <w:rsid w:val="00335883"/>
    <w:rsid w:val="00336347"/>
    <w:rsid w:val="003367C2"/>
    <w:rsid w:val="00337380"/>
    <w:rsid w:val="0033749E"/>
    <w:rsid w:val="0033777B"/>
    <w:rsid w:val="003379DC"/>
    <w:rsid w:val="003409D3"/>
    <w:rsid w:val="00340D8E"/>
    <w:rsid w:val="003437DD"/>
    <w:rsid w:val="00343BA9"/>
    <w:rsid w:val="00344191"/>
    <w:rsid w:val="0034518D"/>
    <w:rsid w:val="0034571D"/>
    <w:rsid w:val="0034643D"/>
    <w:rsid w:val="003476CC"/>
    <w:rsid w:val="00347824"/>
    <w:rsid w:val="00347FBE"/>
    <w:rsid w:val="0035085C"/>
    <w:rsid w:val="0035213B"/>
    <w:rsid w:val="003525AC"/>
    <w:rsid w:val="00353994"/>
    <w:rsid w:val="00353E99"/>
    <w:rsid w:val="00354CAF"/>
    <w:rsid w:val="0035507F"/>
    <w:rsid w:val="00355FE8"/>
    <w:rsid w:val="003569C8"/>
    <w:rsid w:val="00357B21"/>
    <w:rsid w:val="00357EE2"/>
    <w:rsid w:val="003608D8"/>
    <w:rsid w:val="0036376C"/>
    <w:rsid w:val="003667B1"/>
    <w:rsid w:val="003668C9"/>
    <w:rsid w:val="00367CC3"/>
    <w:rsid w:val="00367DD3"/>
    <w:rsid w:val="003703C3"/>
    <w:rsid w:val="00371943"/>
    <w:rsid w:val="00372F11"/>
    <w:rsid w:val="00373D11"/>
    <w:rsid w:val="00375611"/>
    <w:rsid w:val="00376E46"/>
    <w:rsid w:val="0038010D"/>
    <w:rsid w:val="003808E2"/>
    <w:rsid w:val="0038123C"/>
    <w:rsid w:val="0038236C"/>
    <w:rsid w:val="003823D9"/>
    <w:rsid w:val="00382A90"/>
    <w:rsid w:val="003832A8"/>
    <w:rsid w:val="0038367C"/>
    <w:rsid w:val="00385329"/>
    <w:rsid w:val="0038634A"/>
    <w:rsid w:val="0038765E"/>
    <w:rsid w:val="00387861"/>
    <w:rsid w:val="00387E64"/>
    <w:rsid w:val="003905B2"/>
    <w:rsid w:val="003905E2"/>
    <w:rsid w:val="0039071C"/>
    <w:rsid w:val="00390A55"/>
    <w:rsid w:val="00391075"/>
    <w:rsid w:val="0039112D"/>
    <w:rsid w:val="00391424"/>
    <w:rsid w:val="00391AC5"/>
    <w:rsid w:val="00392ACB"/>
    <w:rsid w:val="003931C0"/>
    <w:rsid w:val="00393D37"/>
    <w:rsid w:val="00394D29"/>
    <w:rsid w:val="003959CC"/>
    <w:rsid w:val="00395B21"/>
    <w:rsid w:val="00396034"/>
    <w:rsid w:val="00396064"/>
    <w:rsid w:val="00396D16"/>
    <w:rsid w:val="003A0409"/>
    <w:rsid w:val="003A0677"/>
    <w:rsid w:val="003A2030"/>
    <w:rsid w:val="003A297E"/>
    <w:rsid w:val="003A4C0B"/>
    <w:rsid w:val="003A5D21"/>
    <w:rsid w:val="003A6A7B"/>
    <w:rsid w:val="003A7634"/>
    <w:rsid w:val="003B08A7"/>
    <w:rsid w:val="003B169D"/>
    <w:rsid w:val="003B2206"/>
    <w:rsid w:val="003B23F8"/>
    <w:rsid w:val="003B33E8"/>
    <w:rsid w:val="003B3D0D"/>
    <w:rsid w:val="003B574F"/>
    <w:rsid w:val="003B5B89"/>
    <w:rsid w:val="003B62A1"/>
    <w:rsid w:val="003B654A"/>
    <w:rsid w:val="003B73C3"/>
    <w:rsid w:val="003B7DA5"/>
    <w:rsid w:val="003C2303"/>
    <w:rsid w:val="003C2F0D"/>
    <w:rsid w:val="003C3D25"/>
    <w:rsid w:val="003C5C74"/>
    <w:rsid w:val="003C65E9"/>
    <w:rsid w:val="003C6695"/>
    <w:rsid w:val="003C6BF9"/>
    <w:rsid w:val="003C6FF5"/>
    <w:rsid w:val="003D0C70"/>
    <w:rsid w:val="003D0CD8"/>
    <w:rsid w:val="003D1CCA"/>
    <w:rsid w:val="003D1E4F"/>
    <w:rsid w:val="003D2484"/>
    <w:rsid w:val="003D29F6"/>
    <w:rsid w:val="003D2AAD"/>
    <w:rsid w:val="003D350F"/>
    <w:rsid w:val="003D525B"/>
    <w:rsid w:val="003D6BEF"/>
    <w:rsid w:val="003D7644"/>
    <w:rsid w:val="003E0356"/>
    <w:rsid w:val="003E04AC"/>
    <w:rsid w:val="003E17DC"/>
    <w:rsid w:val="003E2B57"/>
    <w:rsid w:val="003E428D"/>
    <w:rsid w:val="003E4D54"/>
    <w:rsid w:val="003E4F6F"/>
    <w:rsid w:val="003E6053"/>
    <w:rsid w:val="003E6FED"/>
    <w:rsid w:val="003E70B0"/>
    <w:rsid w:val="003E764E"/>
    <w:rsid w:val="003E78C7"/>
    <w:rsid w:val="003E7FBE"/>
    <w:rsid w:val="003F0BF3"/>
    <w:rsid w:val="003F244E"/>
    <w:rsid w:val="003F2C5E"/>
    <w:rsid w:val="003F3B25"/>
    <w:rsid w:val="003F3DE6"/>
    <w:rsid w:val="004003A7"/>
    <w:rsid w:val="00400A1F"/>
    <w:rsid w:val="004018A2"/>
    <w:rsid w:val="00401F73"/>
    <w:rsid w:val="00402B33"/>
    <w:rsid w:val="00404427"/>
    <w:rsid w:val="004047B0"/>
    <w:rsid w:val="004065FF"/>
    <w:rsid w:val="004067F8"/>
    <w:rsid w:val="00407A9E"/>
    <w:rsid w:val="0041015B"/>
    <w:rsid w:val="004101B0"/>
    <w:rsid w:val="00411EA4"/>
    <w:rsid w:val="00412569"/>
    <w:rsid w:val="004139D9"/>
    <w:rsid w:val="00413B28"/>
    <w:rsid w:val="00413DA6"/>
    <w:rsid w:val="00414BF5"/>
    <w:rsid w:val="0041520D"/>
    <w:rsid w:val="00416694"/>
    <w:rsid w:val="004172BF"/>
    <w:rsid w:val="00421A6F"/>
    <w:rsid w:val="00423D9D"/>
    <w:rsid w:val="004244CF"/>
    <w:rsid w:val="0042580B"/>
    <w:rsid w:val="00426122"/>
    <w:rsid w:val="0042681C"/>
    <w:rsid w:val="00426C02"/>
    <w:rsid w:val="0042772A"/>
    <w:rsid w:val="004279EB"/>
    <w:rsid w:val="0043038C"/>
    <w:rsid w:val="00431704"/>
    <w:rsid w:val="00432545"/>
    <w:rsid w:val="00432AE5"/>
    <w:rsid w:val="00432DB1"/>
    <w:rsid w:val="004334AC"/>
    <w:rsid w:val="00435A61"/>
    <w:rsid w:val="00435CC6"/>
    <w:rsid w:val="0043623B"/>
    <w:rsid w:val="004362B4"/>
    <w:rsid w:val="00436BCD"/>
    <w:rsid w:val="00436E6D"/>
    <w:rsid w:val="00440F40"/>
    <w:rsid w:val="00442CE0"/>
    <w:rsid w:val="004437BB"/>
    <w:rsid w:val="0044597C"/>
    <w:rsid w:val="0045082E"/>
    <w:rsid w:val="00450857"/>
    <w:rsid w:val="00452CF4"/>
    <w:rsid w:val="00452FAA"/>
    <w:rsid w:val="004535E7"/>
    <w:rsid w:val="0045372F"/>
    <w:rsid w:val="004556B3"/>
    <w:rsid w:val="00455DC6"/>
    <w:rsid w:val="00455F11"/>
    <w:rsid w:val="00457117"/>
    <w:rsid w:val="00457F48"/>
    <w:rsid w:val="0046037C"/>
    <w:rsid w:val="00460A55"/>
    <w:rsid w:val="00460E8D"/>
    <w:rsid w:val="0046186A"/>
    <w:rsid w:val="00462130"/>
    <w:rsid w:val="00462E7F"/>
    <w:rsid w:val="00463085"/>
    <w:rsid w:val="00463201"/>
    <w:rsid w:val="00463341"/>
    <w:rsid w:val="004637FD"/>
    <w:rsid w:val="00463CF5"/>
    <w:rsid w:val="00464EAC"/>
    <w:rsid w:val="00465EA1"/>
    <w:rsid w:val="004660C3"/>
    <w:rsid w:val="00466B8A"/>
    <w:rsid w:val="00471319"/>
    <w:rsid w:val="004729E0"/>
    <w:rsid w:val="00473535"/>
    <w:rsid w:val="00474EE9"/>
    <w:rsid w:val="004762B3"/>
    <w:rsid w:val="004769CF"/>
    <w:rsid w:val="0047789E"/>
    <w:rsid w:val="00477989"/>
    <w:rsid w:val="00480016"/>
    <w:rsid w:val="00480057"/>
    <w:rsid w:val="0048081A"/>
    <w:rsid w:val="004809C7"/>
    <w:rsid w:val="00480BEF"/>
    <w:rsid w:val="00481258"/>
    <w:rsid w:val="00481819"/>
    <w:rsid w:val="00482120"/>
    <w:rsid w:val="00482711"/>
    <w:rsid w:val="0048312F"/>
    <w:rsid w:val="00483B83"/>
    <w:rsid w:val="004843A9"/>
    <w:rsid w:val="00484634"/>
    <w:rsid w:val="004859F1"/>
    <w:rsid w:val="00486810"/>
    <w:rsid w:val="00486821"/>
    <w:rsid w:val="00487323"/>
    <w:rsid w:val="0049202A"/>
    <w:rsid w:val="00493E69"/>
    <w:rsid w:val="00493EF6"/>
    <w:rsid w:val="00494D0A"/>
    <w:rsid w:val="00494DBB"/>
    <w:rsid w:val="0049575D"/>
    <w:rsid w:val="00497480"/>
    <w:rsid w:val="00497ED6"/>
    <w:rsid w:val="004A2C2A"/>
    <w:rsid w:val="004A483F"/>
    <w:rsid w:val="004A5731"/>
    <w:rsid w:val="004A5B6D"/>
    <w:rsid w:val="004B0034"/>
    <w:rsid w:val="004B09B7"/>
    <w:rsid w:val="004B0E6D"/>
    <w:rsid w:val="004B111D"/>
    <w:rsid w:val="004B1C05"/>
    <w:rsid w:val="004B393F"/>
    <w:rsid w:val="004B39D0"/>
    <w:rsid w:val="004B4A04"/>
    <w:rsid w:val="004B5002"/>
    <w:rsid w:val="004B635B"/>
    <w:rsid w:val="004B64FE"/>
    <w:rsid w:val="004B6899"/>
    <w:rsid w:val="004B6CF9"/>
    <w:rsid w:val="004B7B4D"/>
    <w:rsid w:val="004B7BB4"/>
    <w:rsid w:val="004C158F"/>
    <w:rsid w:val="004C2153"/>
    <w:rsid w:val="004C2BFC"/>
    <w:rsid w:val="004C3F2C"/>
    <w:rsid w:val="004C5AEB"/>
    <w:rsid w:val="004C62C9"/>
    <w:rsid w:val="004C7B0F"/>
    <w:rsid w:val="004D0DFD"/>
    <w:rsid w:val="004D18B2"/>
    <w:rsid w:val="004D31D0"/>
    <w:rsid w:val="004D36F5"/>
    <w:rsid w:val="004D3B41"/>
    <w:rsid w:val="004D4560"/>
    <w:rsid w:val="004D45A8"/>
    <w:rsid w:val="004D4AAB"/>
    <w:rsid w:val="004D5E12"/>
    <w:rsid w:val="004D605A"/>
    <w:rsid w:val="004D7888"/>
    <w:rsid w:val="004E02B4"/>
    <w:rsid w:val="004E04A9"/>
    <w:rsid w:val="004E18FF"/>
    <w:rsid w:val="004E1927"/>
    <w:rsid w:val="004E29F4"/>
    <w:rsid w:val="004E2DE0"/>
    <w:rsid w:val="004E3218"/>
    <w:rsid w:val="004E3445"/>
    <w:rsid w:val="004E3C8E"/>
    <w:rsid w:val="004E477E"/>
    <w:rsid w:val="004E507E"/>
    <w:rsid w:val="004E57C3"/>
    <w:rsid w:val="004E5DD9"/>
    <w:rsid w:val="004E6807"/>
    <w:rsid w:val="004F0425"/>
    <w:rsid w:val="004F0546"/>
    <w:rsid w:val="004F0AD0"/>
    <w:rsid w:val="004F12B7"/>
    <w:rsid w:val="004F1DC5"/>
    <w:rsid w:val="004F41DE"/>
    <w:rsid w:val="004F54A2"/>
    <w:rsid w:val="004F67FF"/>
    <w:rsid w:val="00500A26"/>
    <w:rsid w:val="00504D52"/>
    <w:rsid w:val="00505142"/>
    <w:rsid w:val="00505311"/>
    <w:rsid w:val="00505E75"/>
    <w:rsid w:val="00505FE8"/>
    <w:rsid w:val="00511BBA"/>
    <w:rsid w:val="00511DC4"/>
    <w:rsid w:val="0051206B"/>
    <w:rsid w:val="005120CB"/>
    <w:rsid w:val="00513A2E"/>
    <w:rsid w:val="00514DF8"/>
    <w:rsid w:val="00515D74"/>
    <w:rsid w:val="005163AA"/>
    <w:rsid w:val="00516E4F"/>
    <w:rsid w:val="00520EBD"/>
    <w:rsid w:val="00520F99"/>
    <w:rsid w:val="00521733"/>
    <w:rsid w:val="00521BF3"/>
    <w:rsid w:val="00521EDD"/>
    <w:rsid w:val="00522AB4"/>
    <w:rsid w:val="00524A64"/>
    <w:rsid w:val="005259C9"/>
    <w:rsid w:val="00525FB8"/>
    <w:rsid w:val="005266B2"/>
    <w:rsid w:val="00526793"/>
    <w:rsid w:val="00527101"/>
    <w:rsid w:val="0052777A"/>
    <w:rsid w:val="00527BC8"/>
    <w:rsid w:val="005312E2"/>
    <w:rsid w:val="0053143A"/>
    <w:rsid w:val="00531633"/>
    <w:rsid w:val="00531846"/>
    <w:rsid w:val="0053196F"/>
    <w:rsid w:val="00533B08"/>
    <w:rsid w:val="005340CD"/>
    <w:rsid w:val="005346FE"/>
    <w:rsid w:val="00536BFD"/>
    <w:rsid w:val="00537545"/>
    <w:rsid w:val="005405E5"/>
    <w:rsid w:val="00540B54"/>
    <w:rsid w:val="00541552"/>
    <w:rsid w:val="00542B33"/>
    <w:rsid w:val="005436FD"/>
    <w:rsid w:val="00543702"/>
    <w:rsid w:val="0054441A"/>
    <w:rsid w:val="00546B66"/>
    <w:rsid w:val="00550B4B"/>
    <w:rsid w:val="00550BEF"/>
    <w:rsid w:val="00552ACF"/>
    <w:rsid w:val="005536CC"/>
    <w:rsid w:val="00553AD5"/>
    <w:rsid w:val="00554AB9"/>
    <w:rsid w:val="00555DC9"/>
    <w:rsid w:val="00555F1B"/>
    <w:rsid w:val="00555F90"/>
    <w:rsid w:val="00557D95"/>
    <w:rsid w:val="0056246B"/>
    <w:rsid w:val="0056287C"/>
    <w:rsid w:val="005635F7"/>
    <w:rsid w:val="00566F41"/>
    <w:rsid w:val="00567FA4"/>
    <w:rsid w:val="00570E2B"/>
    <w:rsid w:val="0057104A"/>
    <w:rsid w:val="00572749"/>
    <w:rsid w:val="00573477"/>
    <w:rsid w:val="00573636"/>
    <w:rsid w:val="00573C8C"/>
    <w:rsid w:val="005749F5"/>
    <w:rsid w:val="00575FD2"/>
    <w:rsid w:val="00576327"/>
    <w:rsid w:val="00576DE9"/>
    <w:rsid w:val="005773B1"/>
    <w:rsid w:val="00577BF2"/>
    <w:rsid w:val="00577CC2"/>
    <w:rsid w:val="005807E4"/>
    <w:rsid w:val="0058256E"/>
    <w:rsid w:val="005837DD"/>
    <w:rsid w:val="00585BEE"/>
    <w:rsid w:val="0058649C"/>
    <w:rsid w:val="00587B00"/>
    <w:rsid w:val="005902C8"/>
    <w:rsid w:val="00592412"/>
    <w:rsid w:val="00592E6A"/>
    <w:rsid w:val="0059317A"/>
    <w:rsid w:val="00593D29"/>
    <w:rsid w:val="00593EE0"/>
    <w:rsid w:val="00594FC4"/>
    <w:rsid w:val="005951B0"/>
    <w:rsid w:val="00595C24"/>
    <w:rsid w:val="00595F3E"/>
    <w:rsid w:val="0059621E"/>
    <w:rsid w:val="005A0B7F"/>
    <w:rsid w:val="005A1145"/>
    <w:rsid w:val="005A2A22"/>
    <w:rsid w:val="005A4336"/>
    <w:rsid w:val="005A5069"/>
    <w:rsid w:val="005A63B3"/>
    <w:rsid w:val="005A7F38"/>
    <w:rsid w:val="005A7FCE"/>
    <w:rsid w:val="005B04E0"/>
    <w:rsid w:val="005B0840"/>
    <w:rsid w:val="005B1307"/>
    <w:rsid w:val="005B2059"/>
    <w:rsid w:val="005B23E6"/>
    <w:rsid w:val="005B283E"/>
    <w:rsid w:val="005B32C5"/>
    <w:rsid w:val="005B3421"/>
    <w:rsid w:val="005B3EEB"/>
    <w:rsid w:val="005B45E7"/>
    <w:rsid w:val="005B52F4"/>
    <w:rsid w:val="005B5543"/>
    <w:rsid w:val="005B61C9"/>
    <w:rsid w:val="005B6DE5"/>
    <w:rsid w:val="005C0A92"/>
    <w:rsid w:val="005C1932"/>
    <w:rsid w:val="005C1C59"/>
    <w:rsid w:val="005C3483"/>
    <w:rsid w:val="005C35DF"/>
    <w:rsid w:val="005C4E87"/>
    <w:rsid w:val="005C4FDA"/>
    <w:rsid w:val="005C50FB"/>
    <w:rsid w:val="005C5A7C"/>
    <w:rsid w:val="005C5CC0"/>
    <w:rsid w:val="005C63E2"/>
    <w:rsid w:val="005C6715"/>
    <w:rsid w:val="005C73B2"/>
    <w:rsid w:val="005C7965"/>
    <w:rsid w:val="005C7F60"/>
    <w:rsid w:val="005D17E2"/>
    <w:rsid w:val="005D1AE7"/>
    <w:rsid w:val="005D5C9A"/>
    <w:rsid w:val="005D5EAC"/>
    <w:rsid w:val="005D6F99"/>
    <w:rsid w:val="005D7C50"/>
    <w:rsid w:val="005E02AB"/>
    <w:rsid w:val="005E0730"/>
    <w:rsid w:val="005E091D"/>
    <w:rsid w:val="005E1907"/>
    <w:rsid w:val="005E1D18"/>
    <w:rsid w:val="005E2118"/>
    <w:rsid w:val="005E333F"/>
    <w:rsid w:val="005E3473"/>
    <w:rsid w:val="005E4985"/>
    <w:rsid w:val="005E4AA7"/>
    <w:rsid w:val="005E55BC"/>
    <w:rsid w:val="005E632E"/>
    <w:rsid w:val="005E63C1"/>
    <w:rsid w:val="005E77A8"/>
    <w:rsid w:val="005F0CD1"/>
    <w:rsid w:val="005F165D"/>
    <w:rsid w:val="005F1A5C"/>
    <w:rsid w:val="005F257F"/>
    <w:rsid w:val="005F29D1"/>
    <w:rsid w:val="005F3DA8"/>
    <w:rsid w:val="005F4DB1"/>
    <w:rsid w:val="005F4F82"/>
    <w:rsid w:val="005F5206"/>
    <w:rsid w:val="005F5345"/>
    <w:rsid w:val="005F5E58"/>
    <w:rsid w:val="005F6E65"/>
    <w:rsid w:val="005F6F1F"/>
    <w:rsid w:val="005F7404"/>
    <w:rsid w:val="006026A9"/>
    <w:rsid w:val="00602F63"/>
    <w:rsid w:val="00603C91"/>
    <w:rsid w:val="00604A72"/>
    <w:rsid w:val="00605872"/>
    <w:rsid w:val="006065C9"/>
    <w:rsid w:val="006067CC"/>
    <w:rsid w:val="00607459"/>
    <w:rsid w:val="00607639"/>
    <w:rsid w:val="00607AA9"/>
    <w:rsid w:val="00607D80"/>
    <w:rsid w:val="006109C2"/>
    <w:rsid w:val="00610F4A"/>
    <w:rsid w:val="00611489"/>
    <w:rsid w:val="00611A60"/>
    <w:rsid w:val="00612D50"/>
    <w:rsid w:val="00612FF9"/>
    <w:rsid w:val="00613684"/>
    <w:rsid w:val="00613998"/>
    <w:rsid w:val="0061434B"/>
    <w:rsid w:val="00615018"/>
    <w:rsid w:val="0061509A"/>
    <w:rsid w:val="00616647"/>
    <w:rsid w:val="00617B89"/>
    <w:rsid w:val="00617FD5"/>
    <w:rsid w:val="0062053B"/>
    <w:rsid w:val="006209BC"/>
    <w:rsid w:val="00623D42"/>
    <w:rsid w:val="0062602A"/>
    <w:rsid w:val="006261D5"/>
    <w:rsid w:val="0062683E"/>
    <w:rsid w:val="00630810"/>
    <w:rsid w:val="006308B8"/>
    <w:rsid w:val="00630F09"/>
    <w:rsid w:val="0063197B"/>
    <w:rsid w:val="006332CC"/>
    <w:rsid w:val="006350FA"/>
    <w:rsid w:val="006359E6"/>
    <w:rsid w:val="0063614D"/>
    <w:rsid w:val="00636D98"/>
    <w:rsid w:val="0063733C"/>
    <w:rsid w:val="006377C6"/>
    <w:rsid w:val="00641074"/>
    <w:rsid w:val="00641E1E"/>
    <w:rsid w:val="006428A1"/>
    <w:rsid w:val="006445DC"/>
    <w:rsid w:val="00644946"/>
    <w:rsid w:val="00646858"/>
    <w:rsid w:val="00646FB1"/>
    <w:rsid w:val="00647369"/>
    <w:rsid w:val="00650B8D"/>
    <w:rsid w:val="00650C81"/>
    <w:rsid w:val="00650E96"/>
    <w:rsid w:val="0065225C"/>
    <w:rsid w:val="00652709"/>
    <w:rsid w:val="0065371C"/>
    <w:rsid w:val="00653B40"/>
    <w:rsid w:val="00654957"/>
    <w:rsid w:val="00654D96"/>
    <w:rsid w:val="00654E9A"/>
    <w:rsid w:val="006552DB"/>
    <w:rsid w:val="00655B1E"/>
    <w:rsid w:val="006567D8"/>
    <w:rsid w:val="00656DF2"/>
    <w:rsid w:val="00656F6A"/>
    <w:rsid w:val="00657027"/>
    <w:rsid w:val="00657D62"/>
    <w:rsid w:val="00660668"/>
    <w:rsid w:val="00662591"/>
    <w:rsid w:val="00662903"/>
    <w:rsid w:val="006632AB"/>
    <w:rsid w:val="006635C0"/>
    <w:rsid w:val="006650EA"/>
    <w:rsid w:val="00665DB2"/>
    <w:rsid w:val="006664D8"/>
    <w:rsid w:val="0067017E"/>
    <w:rsid w:val="00670F17"/>
    <w:rsid w:val="00671177"/>
    <w:rsid w:val="00671F55"/>
    <w:rsid w:val="00673D0A"/>
    <w:rsid w:val="00674137"/>
    <w:rsid w:val="006742D8"/>
    <w:rsid w:val="00674A33"/>
    <w:rsid w:val="00675316"/>
    <w:rsid w:val="0067565F"/>
    <w:rsid w:val="00675843"/>
    <w:rsid w:val="00675C60"/>
    <w:rsid w:val="00675FF6"/>
    <w:rsid w:val="00677435"/>
    <w:rsid w:val="006802ED"/>
    <w:rsid w:val="0068033D"/>
    <w:rsid w:val="006805BD"/>
    <w:rsid w:val="00681F34"/>
    <w:rsid w:val="00685266"/>
    <w:rsid w:val="00685FF6"/>
    <w:rsid w:val="00686639"/>
    <w:rsid w:val="00686FE5"/>
    <w:rsid w:val="006873DD"/>
    <w:rsid w:val="006904F7"/>
    <w:rsid w:val="00690CA3"/>
    <w:rsid w:val="00690D0A"/>
    <w:rsid w:val="00691016"/>
    <w:rsid w:val="00691CA9"/>
    <w:rsid w:val="00691DB2"/>
    <w:rsid w:val="0069206B"/>
    <w:rsid w:val="00692BFC"/>
    <w:rsid w:val="00693BEE"/>
    <w:rsid w:val="006944D0"/>
    <w:rsid w:val="006949FF"/>
    <w:rsid w:val="006955F5"/>
    <w:rsid w:val="00695CAC"/>
    <w:rsid w:val="00695D70"/>
    <w:rsid w:val="00696771"/>
    <w:rsid w:val="00697887"/>
    <w:rsid w:val="006A0012"/>
    <w:rsid w:val="006A093D"/>
    <w:rsid w:val="006A1D0B"/>
    <w:rsid w:val="006A305B"/>
    <w:rsid w:val="006A3D20"/>
    <w:rsid w:val="006A42E4"/>
    <w:rsid w:val="006A6ADB"/>
    <w:rsid w:val="006A72EF"/>
    <w:rsid w:val="006B009D"/>
    <w:rsid w:val="006B15D2"/>
    <w:rsid w:val="006B2E39"/>
    <w:rsid w:val="006B332A"/>
    <w:rsid w:val="006B38B1"/>
    <w:rsid w:val="006B3BC9"/>
    <w:rsid w:val="006B3F82"/>
    <w:rsid w:val="006B43DC"/>
    <w:rsid w:val="006B4B8E"/>
    <w:rsid w:val="006B5862"/>
    <w:rsid w:val="006B76A1"/>
    <w:rsid w:val="006B7B22"/>
    <w:rsid w:val="006C0256"/>
    <w:rsid w:val="006C2903"/>
    <w:rsid w:val="006C2946"/>
    <w:rsid w:val="006C2A34"/>
    <w:rsid w:val="006C2CEA"/>
    <w:rsid w:val="006C3542"/>
    <w:rsid w:val="006C3BDC"/>
    <w:rsid w:val="006C5567"/>
    <w:rsid w:val="006C5F74"/>
    <w:rsid w:val="006C7F11"/>
    <w:rsid w:val="006D0008"/>
    <w:rsid w:val="006D4826"/>
    <w:rsid w:val="006D5BA1"/>
    <w:rsid w:val="006D6C74"/>
    <w:rsid w:val="006E053B"/>
    <w:rsid w:val="006E12FD"/>
    <w:rsid w:val="006E1975"/>
    <w:rsid w:val="006E227F"/>
    <w:rsid w:val="006E2CB5"/>
    <w:rsid w:val="006E3486"/>
    <w:rsid w:val="006E3BBF"/>
    <w:rsid w:val="006E44CC"/>
    <w:rsid w:val="006E510E"/>
    <w:rsid w:val="006E6116"/>
    <w:rsid w:val="006E679C"/>
    <w:rsid w:val="006E6914"/>
    <w:rsid w:val="006E6E8A"/>
    <w:rsid w:val="006E7C11"/>
    <w:rsid w:val="006F0334"/>
    <w:rsid w:val="006F25A3"/>
    <w:rsid w:val="006F2D93"/>
    <w:rsid w:val="006F2EA3"/>
    <w:rsid w:val="006F3641"/>
    <w:rsid w:val="006F4488"/>
    <w:rsid w:val="006F5044"/>
    <w:rsid w:val="006F516F"/>
    <w:rsid w:val="006F58EB"/>
    <w:rsid w:val="006F692A"/>
    <w:rsid w:val="006F6C9B"/>
    <w:rsid w:val="006F7DB0"/>
    <w:rsid w:val="007008DC"/>
    <w:rsid w:val="0070170E"/>
    <w:rsid w:val="007022A3"/>
    <w:rsid w:val="007034FF"/>
    <w:rsid w:val="00703694"/>
    <w:rsid w:val="00703EC7"/>
    <w:rsid w:val="00704CCC"/>
    <w:rsid w:val="007052B6"/>
    <w:rsid w:val="007061C2"/>
    <w:rsid w:val="007064B4"/>
    <w:rsid w:val="00707250"/>
    <w:rsid w:val="007072BE"/>
    <w:rsid w:val="0071014E"/>
    <w:rsid w:val="00710D4D"/>
    <w:rsid w:val="007116A7"/>
    <w:rsid w:val="00712B6B"/>
    <w:rsid w:val="00712C0A"/>
    <w:rsid w:val="00713F5F"/>
    <w:rsid w:val="00715D61"/>
    <w:rsid w:val="00716A3A"/>
    <w:rsid w:val="00716D7B"/>
    <w:rsid w:val="00717C36"/>
    <w:rsid w:val="00720609"/>
    <w:rsid w:val="00721F9A"/>
    <w:rsid w:val="007225BD"/>
    <w:rsid w:val="00723B1B"/>
    <w:rsid w:val="00723F70"/>
    <w:rsid w:val="007250AD"/>
    <w:rsid w:val="00726C20"/>
    <w:rsid w:val="00727DC5"/>
    <w:rsid w:val="0073030F"/>
    <w:rsid w:val="00730FF9"/>
    <w:rsid w:val="00731996"/>
    <w:rsid w:val="00731D39"/>
    <w:rsid w:val="00732C74"/>
    <w:rsid w:val="007330D5"/>
    <w:rsid w:val="0073374B"/>
    <w:rsid w:val="0073411B"/>
    <w:rsid w:val="00734C8C"/>
    <w:rsid w:val="00735236"/>
    <w:rsid w:val="00735901"/>
    <w:rsid w:val="00735CB9"/>
    <w:rsid w:val="0073694A"/>
    <w:rsid w:val="00737643"/>
    <w:rsid w:val="00740AC3"/>
    <w:rsid w:val="00742E6B"/>
    <w:rsid w:val="00743170"/>
    <w:rsid w:val="00743AB5"/>
    <w:rsid w:val="00744377"/>
    <w:rsid w:val="00744BA6"/>
    <w:rsid w:val="00744D4F"/>
    <w:rsid w:val="00746536"/>
    <w:rsid w:val="00746D63"/>
    <w:rsid w:val="00747517"/>
    <w:rsid w:val="0075188D"/>
    <w:rsid w:val="00751C1E"/>
    <w:rsid w:val="0075272E"/>
    <w:rsid w:val="00752D38"/>
    <w:rsid w:val="007531EC"/>
    <w:rsid w:val="00753253"/>
    <w:rsid w:val="00753C3E"/>
    <w:rsid w:val="0076040C"/>
    <w:rsid w:val="0076045D"/>
    <w:rsid w:val="00760E06"/>
    <w:rsid w:val="00761EEB"/>
    <w:rsid w:val="007637CB"/>
    <w:rsid w:val="00763D8E"/>
    <w:rsid w:val="0076519D"/>
    <w:rsid w:val="007654DB"/>
    <w:rsid w:val="00765534"/>
    <w:rsid w:val="007659FD"/>
    <w:rsid w:val="00765C7D"/>
    <w:rsid w:val="00765E84"/>
    <w:rsid w:val="00766E2C"/>
    <w:rsid w:val="007675D9"/>
    <w:rsid w:val="007710B3"/>
    <w:rsid w:val="00771E78"/>
    <w:rsid w:val="00772B48"/>
    <w:rsid w:val="00772E2D"/>
    <w:rsid w:val="00772E80"/>
    <w:rsid w:val="00776A65"/>
    <w:rsid w:val="00777101"/>
    <w:rsid w:val="00777385"/>
    <w:rsid w:val="007778D3"/>
    <w:rsid w:val="007807C1"/>
    <w:rsid w:val="00780AED"/>
    <w:rsid w:val="0078102F"/>
    <w:rsid w:val="00782886"/>
    <w:rsid w:val="00782926"/>
    <w:rsid w:val="00783F0B"/>
    <w:rsid w:val="0078497D"/>
    <w:rsid w:val="007849F5"/>
    <w:rsid w:val="00785FBE"/>
    <w:rsid w:val="00786153"/>
    <w:rsid w:val="00786541"/>
    <w:rsid w:val="00787624"/>
    <w:rsid w:val="00787AC0"/>
    <w:rsid w:val="00790E19"/>
    <w:rsid w:val="00791A4F"/>
    <w:rsid w:val="007921FD"/>
    <w:rsid w:val="00792446"/>
    <w:rsid w:val="007932B8"/>
    <w:rsid w:val="007934DF"/>
    <w:rsid w:val="00793CB8"/>
    <w:rsid w:val="00793D51"/>
    <w:rsid w:val="0079543A"/>
    <w:rsid w:val="00795D1F"/>
    <w:rsid w:val="007967FB"/>
    <w:rsid w:val="007A1272"/>
    <w:rsid w:val="007A13A4"/>
    <w:rsid w:val="007A1771"/>
    <w:rsid w:val="007A2419"/>
    <w:rsid w:val="007A2A8B"/>
    <w:rsid w:val="007A314E"/>
    <w:rsid w:val="007A3EFD"/>
    <w:rsid w:val="007A407D"/>
    <w:rsid w:val="007A495E"/>
    <w:rsid w:val="007A5B50"/>
    <w:rsid w:val="007A6879"/>
    <w:rsid w:val="007A6B73"/>
    <w:rsid w:val="007A72E3"/>
    <w:rsid w:val="007A7755"/>
    <w:rsid w:val="007B00FC"/>
    <w:rsid w:val="007B0E31"/>
    <w:rsid w:val="007B0FCE"/>
    <w:rsid w:val="007B109E"/>
    <w:rsid w:val="007B1375"/>
    <w:rsid w:val="007B13C8"/>
    <w:rsid w:val="007B295F"/>
    <w:rsid w:val="007B43D7"/>
    <w:rsid w:val="007B6394"/>
    <w:rsid w:val="007B63D7"/>
    <w:rsid w:val="007B76BE"/>
    <w:rsid w:val="007B78CC"/>
    <w:rsid w:val="007B79DF"/>
    <w:rsid w:val="007B7B00"/>
    <w:rsid w:val="007C0777"/>
    <w:rsid w:val="007C149F"/>
    <w:rsid w:val="007C155E"/>
    <w:rsid w:val="007C15FC"/>
    <w:rsid w:val="007C2B33"/>
    <w:rsid w:val="007C2EA9"/>
    <w:rsid w:val="007C5A2D"/>
    <w:rsid w:val="007D0A43"/>
    <w:rsid w:val="007D1B14"/>
    <w:rsid w:val="007D36B3"/>
    <w:rsid w:val="007D4818"/>
    <w:rsid w:val="007D5413"/>
    <w:rsid w:val="007D5A2D"/>
    <w:rsid w:val="007D626D"/>
    <w:rsid w:val="007D78AE"/>
    <w:rsid w:val="007D7D6D"/>
    <w:rsid w:val="007E0442"/>
    <w:rsid w:val="007E056F"/>
    <w:rsid w:val="007E17DB"/>
    <w:rsid w:val="007E3394"/>
    <w:rsid w:val="007E346D"/>
    <w:rsid w:val="007E417A"/>
    <w:rsid w:val="007E5BC6"/>
    <w:rsid w:val="007E6B59"/>
    <w:rsid w:val="007E6D53"/>
    <w:rsid w:val="007E7858"/>
    <w:rsid w:val="007E7AF5"/>
    <w:rsid w:val="007E7BE7"/>
    <w:rsid w:val="007F0604"/>
    <w:rsid w:val="007F11DE"/>
    <w:rsid w:val="007F19B5"/>
    <w:rsid w:val="007F2DD0"/>
    <w:rsid w:val="007F378C"/>
    <w:rsid w:val="007F4686"/>
    <w:rsid w:val="007F5001"/>
    <w:rsid w:val="007F650D"/>
    <w:rsid w:val="007F6523"/>
    <w:rsid w:val="007F66D1"/>
    <w:rsid w:val="007F708C"/>
    <w:rsid w:val="00801D9C"/>
    <w:rsid w:val="00802C85"/>
    <w:rsid w:val="00802FE8"/>
    <w:rsid w:val="00804A74"/>
    <w:rsid w:val="00804E1B"/>
    <w:rsid w:val="00804F51"/>
    <w:rsid w:val="00806718"/>
    <w:rsid w:val="008071C7"/>
    <w:rsid w:val="00807EDA"/>
    <w:rsid w:val="00807FF3"/>
    <w:rsid w:val="00811C9E"/>
    <w:rsid w:val="008121AC"/>
    <w:rsid w:val="00812D63"/>
    <w:rsid w:val="00815D85"/>
    <w:rsid w:val="008161EB"/>
    <w:rsid w:val="0081624C"/>
    <w:rsid w:val="0081755A"/>
    <w:rsid w:val="0081792B"/>
    <w:rsid w:val="008207A9"/>
    <w:rsid w:val="00820EAE"/>
    <w:rsid w:val="00820EE1"/>
    <w:rsid w:val="008211FA"/>
    <w:rsid w:val="00821574"/>
    <w:rsid w:val="00822A91"/>
    <w:rsid w:val="0082359B"/>
    <w:rsid w:val="0082371D"/>
    <w:rsid w:val="00823E41"/>
    <w:rsid w:val="00823F67"/>
    <w:rsid w:val="008251F7"/>
    <w:rsid w:val="008261F3"/>
    <w:rsid w:val="00826BD9"/>
    <w:rsid w:val="008307A1"/>
    <w:rsid w:val="00831143"/>
    <w:rsid w:val="008312C9"/>
    <w:rsid w:val="008313F7"/>
    <w:rsid w:val="00831ECE"/>
    <w:rsid w:val="0083287F"/>
    <w:rsid w:val="00832B82"/>
    <w:rsid w:val="00833331"/>
    <w:rsid w:val="00833ADC"/>
    <w:rsid w:val="00834451"/>
    <w:rsid w:val="00834DC0"/>
    <w:rsid w:val="00835049"/>
    <w:rsid w:val="008352D0"/>
    <w:rsid w:val="008354EB"/>
    <w:rsid w:val="00835A25"/>
    <w:rsid w:val="00836886"/>
    <w:rsid w:val="00837113"/>
    <w:rsid w:val="00837228"/>
    <w:rsid w:val="00840BCF"/>
    <w:rsid w:val="008419AB"/>
    <w:rsid w:val="008442D9"/>
    <w:rsid w:val="00845109"/>
    <w:rsid w:val="008459C8"/>
    <w:rsid w:val="008462CD"/>
    <w:rsid w:val="00846834"/>
    <w:rsid w:val="00846D7D"/>
    <w:rsid w:val="008478E6"/>
    <w:rsid w:val="00847A39"/>
    <w:rsid w:val="00847A8C"/>
    <w:rsid w:val="008500EF"/>
    <w:rsid w:val="008503E6"/>
    <w:rsid w:val="00850419"/>
    <w:rsid w:val="00850435"/>
    <w:rsid w:val="00850B37"/>
    <w:rsid w:val="0085421D"/>
    <w:rsid w:val="008548C2"/>
    <w:rsid w:val="00854FFF"/>
    <w:rsid w:val="00855DB8"/>
    <w:rsid w:val="0085663A"/>
    <w:rsid w:val="0085664A"/>
    <w:rsid w:val="00860337"/>
    <w:rsid w:val="00860944"/>
    <w:rsid w:val="00860A9B"/>
    <w:rsid w:val="00860B0F"/>
    <w:rsid w:val="008620E9"/>
    <w:rsid w:val="0086276A"/>
    <w:rsid w:val="00862E1B"/>
    <w:rsid w:val="008638B1"/>
    <w:rsid w:val="008640B1"/>
    <w:rsid w:val="00865343"/>
    <w:rsid w:val="00865B25"/>
    <w:rsid w:val="0086605F"/>
    <w:rsid w:val="00870423"/>
    <w:rsid w:val="00870C5B"/>
    <w:rsid w:val="00870CB3"/>
    <w:rsid w:val="008729A2"/>
    <w:rsid w:val="00872BD7"/>
    <w:rsid w:val="00874629"/>
    <w:rsid w:val="00874B00"/>
    <w:rsid w:val="00876333"/>
    <w:rsid w:val="008768B3"/>
    <w:rsid w:val="0087706E"/>
    <w:rsid w:val="008770B6"/>
    <w:rsid w:val="00880EFE"/>
    <w:rsid w:val="008819B5"/>
    <w:rsid w:val="008830CB"/>
    <w:rsid w:val="008834FE"/>
    <w:rsid w:val="00883590"/>
    <w:rsid w:val="00883BD8"/>
    <w:rsid w:val="008840F2"/>
    <w:rsid w:val="008841D0"/>
    <w:rsid w:val="00884D18"/>
    <w:rsid w:val="008858EF"/>
    <w:rsid w:val="00885DB0"/>
    <w:rsid w:val="00886B86"/>
    <w:rsid w:val="0088716B"/>
    <w:rsid w:val="008873DA"/>
    <w:rsid w:val="0088772B"/>
    <w:rsid w:val="00890549"/>
    <w:rsid w:val="0089097E"/>
    <w:rsid w:val="0089109D"/>
    <w:rsid w:val="008917F0"/>
    <w:rsid w:val="0089222B"/>
    <w:rsid w:val="008925C0"/>
    <w:rsid w:val="0089311C"/>
    <w:rsid w:val="008968BA"/>
    <w:rsid w:val="00896FC8"/>
    <w:rsid w:val="008A1024"/>
    <w:rsid w:val="008A20EE"/>
    <w:rsid w:val="008A2450"/>
    <w:rsid w:val="008A294B"/>
    <w:rsid w:val="008A57E0"/>
    <w:rsid w:val="008A58D0"/>
    <w:rsid w:val="008A5D2F"/>
    <w:rsid w:val="008A6191"/>
    <w:rsid w:val="008B00F7"/>
    <w:rsid w:val="008B03A1"/>
    <w:rsid w:val="008B0AA4"/>
    <w:rsid w:val="008B0D41"/>
    <w:rsid w:val="008B0D58"/>
    <w:rsid w:val="008B11B2"/>
    <w:rsid w:val="008B1B67"/>
    <w:rsid w:val="008B35DA"/>
    <w:rsid w:val="008B4214"/>
    <w:rsid w:val="008B6CE7"/>
    <w:rsid w:val="008B7272"/>
    <w:rsid w:val="008B738A"/>
    <w:rsid w:val="008C1382"/>
    <w:rsid w:val="008C1B17"/>
    <w:rsid w:val="008C46CE"/>
    <w:rsid w:val="008C57D4"/>
    <w:rsid w:val="008C63E4"/>
    <w:rsid w:val="008C6A1D"/>
    <w:rsid w:val="008C6B0A"/>
    <w:rsid w:val="008D04CE"/>
    <w:rsid w:val="008D0709"/>
    <w:rsid w:val="008D3207"/>
    <w:rsid w:val="008D38BB"/>
    <w:rsid w:val="008D4882"/>
    <w:rsid w:val="008D4D5A"/>
    <w:rsid w:val="008D693D"/>
    <w:rsid w:val="008D6C5D"/>
    <w:rsid w:val="008D72CC"/>
    <w:rsid w:val="008E0825"/>
    <w:rsid w:val="008E1968"/>
    <w:rsid w:val="008E1C82"/>
    <w:rsid w:val="008E1ED3"/>
    <w:rsid w:val="008E2088"/>
    <w:rsid w:val="008E25E2"/>
    <w:rsid w:val="008E2645"/>
    <w:rsid w:val="008E2E44"/>
    <w:rsid w:val="008E310A"/>
    <w:rsid w:val="008E32DD"/>
    <w:rsid w:val="008E3955"/>
    <w:rsid w:val="008E40A6"/>
    <w:rsid w:val="008E5AC7"/>
    <w:rsid w:val="008E610E"/>
    <w:rsid w:val="008E677E"/>
    <w:rsid w:val="008E7BD4"/>
    <w:rsid w:val="008E7C08"/>
    <w:rsid w:val="008F0A8B"/>
    <w:rsid w:val="008F1138"/>
    <w:rsid w:val="008F1213"/>
    <w:rsid w:val="008F121E"/>
    <w:rsid w:val="008F23D0"/>
    <w:rsid w:val="008F2A57"/>
    <w:rsid w:val="008F2C6F"/>
    <w:rsid w:val="008F2F9A"/>
    <w:rsid w:val="008F3889"/>
    <w:rsid w:val="008F53B3"/>
    <w:rsid w:val="008F6238"/>
    <w:rsid w:val="008F6CA3"/>
    <w:rsid w:val="008F74C3"/>
    <w:rsid w:val="008F7EFC"/>
    <w:rsid w:val="009000E4"/>
    <w:rsid w:val="00901062"/>
    <w:rsid w:val="00901813"/>
    <w:rsid w:val="00901E17"/>
    <w:rsid w:val="00902210"/>
    <w:rsid w:val="009025FC"/>
    <w:rsid w:val="0090394B"/>
    <w:rsid w:val="00903AFC"/>
    <w:rsid w:val="00904263"/>
    <w:rsid w:val="009044D1"/>
    <w:rsid w:val="00904B6D"/>
    <w:rsid w:val="00906B05"/>
    <w:rsid w:val="00906D70"/>
    <w:rsid w:val="00907D37"/>
    <w:rsid w:val="00910CC5"/>
    <w:rsid w:val="00911CDC"/>
    <w:rsid w:val="00911DB6"/>
    <w:rsid w:val="00911FFE"/>
    <w:rsid w:val="0091293E"/>
    <w:rsid w:val="0091304F"/>
    <w:rsid w:val="00913DA6"/>
    <w:rsid w:val="00914D83"/>
    <w:rsid w:val="00914F2E"/>
    <w:rsid w:val="00915D10"/>
    <w:rsid w:val="00916330"/>
    <w:rsid w:val="009164F0"/>
    <w:rsid w:val="00920369"/>
    <w:rsid w:val="009206A6"/>
    <w:rsid w:val="00920E3C"/>
    <w:rsid w:val="00920EC0"/>
    <w:rsid w:val="0092116C"/>
    <w:rsid w:val="00922300"/>
    <w:rsid w:val="009225D4"/>
    <w:rsid w:val="009241C3"/>
    <w:rsid w:val="009243A4"/>
    <w:rsid w:val="00925BE3"/>
    <w:rsid w:val="00926C3C"/>
    <w:rsid w:val="00926F3D"/>
    <w:rsid w:val="009276CE"/>
    <w:rsid w:val="00927BE2"/>
    <w:rsid w:val="00930BD4"/>
    <w:rsid w:val="00930FCA"/>
    <w:rsid w:val="00931B9A"/>
    <w:rsid w:val="00931FBB"/>
    <w:rsid w:val="00933EDD"/>
    <w:rsid w:val="009358B7"/>
    <w:rsid w:val="00935D18"/>
    <w:rsid w:val="00937708"/>
    <w:rsid w:val="009379BE"/>
    <w:rsid w:val="00937BDE"/>
    <w:rsid w:val="00940727"/>
    <w:rsid w:val="00941212"/>
    <w:rsid w:val="0094255D"/>
    <w:rsid w:val="009427CA"/>
    <w:rsid w:val="00942AE3"/>
    <w:rsid w:val="00947ADB"/>
    <w:rsid w:val="00947C4B"/>
    <w:rsid w:val="00947DD7"/>
    <w:rsid w:val="00950AF1"/>
    <w:rsid w:val="00950BF7"/>
    <w:rsid w:val="009517E5"/>
    <w:rsid w:val="00951BAF"/>
    <w:rsid w:val="00951CB6"/>
    <w:rsid w:val="00951E5F"/>
    <w:rsid w:val="009525B2"/>
    <w:rsid w:val="00952868"/>
    <w:rsid w:val="009528CB"/>
    <w:rsid w:val="009530B9"/>
    <w:rsid w:val="00953343"/>
    <w:rsid w:val="0095389D"/>
    <w:rsid w:val="00955891"/>
    <w:rsid w:val="00957CC3"/>
    <w:rsid w:val="009600C0"/>
    <w:rsid w:val="00960F38"/>
    <w:rsid w:val="00962A10"/>
    <w:rsid w:val="00962A74"/>
    <w:rsid w:val="00963492"/>
    <w:rsid w:val="00963678"/>
    <w:rsid w:val="00963C55"/>
    <w:rsid w:val="009649A9"/>
    <w:rsid w:val="00964DD7"/>
    <w:rsid w:val="00965782"/>
    <w:rsid w:val="0096791D"/>
    <w:rsid w:val="0097032B"/>
    <w:rsid w:val="00971994"/>
    <w:rsid w:val="00971D3C"/>
    <w:rsid w:val="009751EC"/>
    <w:rsid w:val="0097638C"/>
    <w:rsid w:val="009771F0"/>
    <w:rsid w:val="00980A73"/>
    <w:rsid w:val="00980F54"/>
    <w:rsid w:val="00981DC7"/>
    <w:rsid w:val="0098283C"/>
    <w:rsid w:val="00982968"/>
    <w:rsid w:val="00982D7B"/>
    <w:rsid w:val="0098412C"/>
    <w:rsid w:val="00985AA1"/>
    <w:rsid w:val="009860DE"/>
    <w:rsid w:val="009862D6"/>
    <w:rsid w:val="0099035C"/>
    <w:rsid w:val="0099067A"/>
    <w:rsid w:val="009910A0"/>
    <w:rsid w:val="00991DE9"/>
    <w:rsid w:val="009922C8"/>
    <w:rsid w:val="00992848"/>
    <w:rsid w:val="00992D83"/>
    <w:rsid w:val="009936BB"/>
    <w:rsid w:val="009943EB"/>
    <w:rsid w:val="0099443A"/>
    <w:rsid w:val="009952B2"/>
    <w:rsid w:val="009957AE"/>
    <w:rsid w:val="00996253"/>
    <w:rsid w:val="00996DC7"/>
    <w:rsid w:val="00997A69"/>
    <w:rsid w:val="00997AD8"/>
    <w:rsid w:val="009A066B"/>
    <w:rsid w:val="009A0CCE"/>
    <w:rsid w:val="009A1897"/>
    <w:rsid w:val="009A3A8C"/>
    <w:rsid w:val="009A57A7"/>
    <w:rsid w:val="009A5BE1"/>
    <w:rsid w:val="009A71C9"/>
    <w:rsid w:val="009A7432"/>
    <w:rsid w:val="009A76D6"/>
    <w:rsid w:val="009B0BAF"/>
    <w:rsid w:val="009B0BEB"/>
    <w:rsid w:val="009B228C"/>
    <w:rsid w:val="009B2DF8"/>
    <w:rsid w:val="009B340B"/>
    <w:rsid w:val="009B4D62"/>
    <w:rsid w:val="009B6155"/>
    <w:rsid w:val="009B63E3"/>
    <w:rsid w:val="009B7AC4"/>
    <w:rsid w:val="009B7B15"/>
    <w:rsid w:val="009B7BC0"/>
    <w:rsid w:val="009B7DCC"/>
    <w:rsid w:val="009C006A"/>
    <w:rsid w:val="009C4288"/>
    <w:rsid w:val="009C61E0"/>
    <w:rsid w:val="009D04D4"/>
    <w:rsid w:val="009D0719"/>
    <w:rsid w:val="009D1236"/>
    <w:rsid w:val="009D1B40"/>
    <w:rsid w:val="009D268E"/>
    <w:rsid w:val="009D34F3"/>
    <w:rsid w:val="009D37A4"/>
    <w:rsid w:val="009D3D00"/>
    <w:rsid w:val="009D4B02"/>
    <w:rsid w:val="009D585E"/>
    <w:rsid w:val="009D6A02"/>
    <w:rsid w:val="009D778B"/>
    <w:rsid w:val="009E0158"/>
    <w:rsid w:val="009E0AA3"/>
    <w:rsid w:val="009E0CCA"/>
    <w:rsid w:val="009E0EA4"/>
    <w:rsid w:val="009E222E"/>
    <w:rsid w:val="009E27B4"/>
    <w:rsid w:val="009E29CB"/>
    <w:rsid w:val="009E3416"/>
    <w:rsid w:val="009E3601"/>
    <w:rsid w:val="009E3A99"/>
    <w:rsid w:val="009E3DBB"/>
    <w:rsid w:val="009E435E"/>
    <w:rsid w:val="009E731E"/>
    <w:rsid w:val="009E74C3"/>
    <w:rsid w:val="009E7C39"/>
    <w:rsid w:val="009F0396"/>
    <w:rsid w:val="009F0637"/>
    <w:rsid w:val="009F0BCC"/>
    <w:rsid w:val="009F1C94"/>
    <w:rsid w:val="009F2F8D"/>
    <w:rsid w:val="009F4067"/>
    <w:rsid w:val="009F559A"/>
    <w:rsid w:val="009F61BF"/>
    <w:rsid w:val="009F6D47"/>
    <w:rsid w:val="009F743F"/>
    <w:rsid w:val="009F7AA7"/>
    <w:rsid w:val="00A02312"/>
    <w:rsid w:val="00A047F7"/>
    <w:rsid w:val="00A04CD0"/>
    <w:rsid w:val="00A05143"/>
    <w:rsid w:val="00A07744"/>
    <w:rsid w:val="00A10EF0"/>
    <w:rsid w:val="00A112D1"/>
    <w:rsid w:val="00A1275C"/>
    <w:rsid w:val="00A12BE1"/>
    <w:rsid w:val="00A13CE4"/>
    <w:rsid w:val="00A14283"/>
    <w:rsid w:val="00A14506"/>
    <w:rsid w:val="00A14CE6"/>
    <w:rsid w:val="00A15A23"/>
    <w:rsid w:val="00A15A9B"/>
    <w:rsid w:val="00A160E4"/>
    <w:rsid w:val="00A1729B"/>
    <w:rsid w:val="00A1733F"/>
    <w:rsid w:val="00A20216"/>
    <w:rsid w:val="00A21011"/>
    <w:rsid w:val="00A228C3"/>
    <w:rsid w:val="00A22FD6"/>
    <w:rsid w:val="00A242D0"/>
    <w:rsid w:val="00A24338"/>
    <w:rsid w:val="00A25822"/>
    <w:rsid w:val="00A25EF4"/>
    <w:rsid w:val="00A277E6"/>
    <w:rsid w:val="00A27A2A"/>
    <w:rsid w:val="00A27B91"/>
    <w:rsid w:val="00A309BE"/>
    <w:rsid w:val="00A30C67"/>
    <w:rsid w:val="00A31DEE"/>
    <w:rsid w:val="00A32B17"/>
    <w:rsid w:val="00A32F81"/>
    <w:rsid w:val="00A332A7"/>
    <w:rsid w:val="00A33355"/>
    <w:rsid w:val="00A33BA1"/>
    <w:rsid w:val="00A340DA"/>
    <w:rsid w:val="00A347E1"/>
    <w:rsid w:val="00A34818"/>
    <w:rsid w:val="00A35001"/>
    <w:rsid w:val="00A35D6C"/>
    <w:rsid w:val="00A35E2A"/>
    <w:rsid w:val="00A35E78"/>
    <w:rsid w:val="00A36153"/>
    <w:rsid w:val="00A36722"/>
    <w:rsid w:val="00A36D0F"/>
    <w:rsid w:val="00A36DC9"/>
    <w:rsid w:val="00A37A62"/>
    <w:rsid w:val="00A37C59"/>
    <w:rsid w:val="00A401DD"/>
    <w:rsid w:val="00A41911"/>
    <w:rsid w:val="00A419E6"/>
    <w:rsid w:val="00A41D22"/>
    <w:rsid w:val="00A41D53"/>
    <w:rsid w:val="00A42485"/>
    <w:rsid w:val="00A42BDD"/>
    <w:rsid w:val="00A436EB"/>
    <w:rsid w:val="00A43A8E"/>
    <w:rsid w:val="00A43EA8"/>
    <w:rsid w:val="00A44250"/>
    <w:rsid w:val="00A44744"/>
    <w:rsid w:val="00A447FA"/>
    <w:rsid w:val="00A457C5"/>
    <w:rsid w:val="00A4631B"/>
    <w:rsid w:val="00A4680B"/>
    <w:rsid w:val="00A46979"/>
    <w:rsid w:val="00A46983"/>
    <w:rsid w:val="00A46C74"/>
    <w:rsid w:val="00A4725A"/>
    <w:rsid w:val="00A47C1A"/>
    <w:rsid w:val="00A5117D"/>
    <w:rsid w:val="00A530E6"/>
    <w:rsid w:val="00A531D7"/>
    <w:rsid w:val="00A5419D"/>
    <w:rsid w:val="00A54AB5"/>
    <w:rsid w:val="00A5511A"/>
    <w:rsid w:val="00A552EA"/>
    <w:rsid w:val="00A55CC9"/>
    <w:rsid w:val="00A55CFD"/>
    <w:rsid w:val="00A561CE"/>
    <w:rsid w:val="00A56433"/>
    <w:rsid w:val="00A56513"/>
    <w:rsid w:val="00A56D53"/>
    <w:rsid w:val="00A56E82"/>
    <w:rsid w:val="00A60020"/>
    <w:rsid w:val="00A6143A"/>
    <w:rsid w:val="00A61C04"/>
    <w:rsid w:val="00A62C8A"/>
    <w:rsid w:val="00A631CF"/>
    <w:rsid w:val="00A64482"/>
    <w:rsid w:val="00A6471D"/>
    <w:rsid w:val="00A649B1"/>
    <w:rsid w:val="00A65FE2"/>
    <w:rsid w:val="00A660E2"/>
    <w:rsid w:val="00A672B9"/>
    <w:rsid w:val="00A67566"/>
    <w:rsid w:val="00A706B4"/>
    <w:rsid w:val="00A70B4B"/>
    <w:rsid w:val="00A70C10"/>
    <w:rsid w:val="00A718FF"/>
    <w:rsid w:val="00A724D4"/>
    <w:rsid w:val="00A7288E"/>
    <w:rsid w:val="00A72AA6"/>
    <w:rsid w:val="00A72DB8"/>
    <w:rsid w:val="00A73120"/>
    <w:rsid w:val="00A73AE2"/>
    <w:rsid w:val="00A73E94"/>
    <w:rsid w:val="00A756F3"/>
    <w:rsid w:val="00A759DB"/>
    <w:rsid w:val="00A75A55"/>
    <w:rsid w:val="00A76109"/>
    <w:rsid w:val="00A76AD3"/>
    <w:rsid w:val="00A77325"/>
    <w:rsid w:val="00A77868"/>
    <w:rsid w:val="00A77B2A"/>
    <w:rsid w:val="00A802B0"/>
    <w:rsid w:val="00A83DE1"/>
    <w:rsid w:val="00A84057"/>
    <w:rsid w:val="00A84917"/>
    <w:rsid w:val="00A84978"/>
    <w:rsid w:val="00A84DC1"/>
    <w:rsid w:val="00A84FB8"/>
    <w:rsid w:val="00A8581A"/>
    <w:rsid w:val="00A860D6"/>
    <w:rsid w:val="00A865BF"/>
    <w:rsid w:val="00A86717"/>
    <w:rsid w:val="00A8680E"/>
    <w:rsid w:val="00A87106"/>
    <w:rsid w:val="00A87225"/>
    <w:rsid w:val="00A87FB5"/>
    <w:rsid w:val="00A902DC"/>
    <w:rsid w:val="00A90DDD"/>
    <w:rsid w:val="00A92279"/>
    <w:rsid w:val="00A92DD7"/>
    <w:rsid w:val="00A93442"/>
    <w:rsid w:val="00A93879"/>
    <w:rsid w:val="00A94084"/>
    <w:rsid w:val="00A9437F"/>
    <w:rsid w:val="00A947DA"/>
    <w:rsid w:val="00A94B85"/>
    <w:rsid w:val="00A95E40"/>
    <w:rsid w:val="00A96B7D"/>
    <w:rsid w:val="00AA025A"/>
    <w:rsid w:val="00AA165F"/>
    <w:rsid w:val="00AA33E8"/>
    <w:rsid w:val="00AA3B90"/>
    <w:rsid w:val="00AA4A85"/>
    <w:rsid w:val="00AA67D2"/>
    <w:rsid w:val="00AB08D2"/>
    <w:rsid w:val="00AB3114"/>
    <w:rsid w:val="00AB3BBD"/>
    <w:rsid w:val="00AB737F"/>
    <w:rsid w:val="00AB764B"/>
    <w:rsid w:val="00AC0237"/>
    <w:rsid w:val="00AC0757"/>
    <w:rsid w:val="00AC12A7"/>
    <w:rsid w:val="00AC1A4E"/>
    <w:rsid w:val="00AC2732"/>
    <w:rsid w:val="00AC3215"/>
    <w:rsid w:val="00AC349B"/>
    <w:rsid w:val="00AC5630"/>
    <w:rsid w:val="00AC6942"/>
    <w:rsid w:val="00AC700E"/>
    <w:rsid w:val="00AC784F"/>
    <w:rsid w:val="00AD0693"/>
    <w:rsid w:val="00AD25A9"/>
    <w:rsid w:val="00AD2AA7"/>
    <w:rsid w:val="00AD6658"/>
    <w:rsid w:val="00AE05AC"/>
    <w:rsid w:val="00AE15E7"/>
    <w:rsid w:val="00AE2802"/>
    <w:rsid w:val="00AE333B"/>
    <w:rsid w:val="00AE34B7"/>
    <w:rsid w:val="00AE3C38"/>
    <w:rsid w:val="00AE4111"/>
    <w:rsid w:val="00AE4444"/>
    <w:rsid w:val="00AE45C2"/>
    <w:rsid w:val="00AE498D"/>
    <w:rsid w:val="00AE4E51"/>
    <w:rsid w:val="00AE7626"/>
    <w:rsid w:val="00AF0758"/>
    <w:rsid w:val="00AF1A69"/>
    <w:rsid w:val="00AF2AA9"/>
    <w:rsid w:val="00AF416E"/>
    <w:rsid w:val="00AF5109"/>
    <w:rsid w:val="00AF5D6B"/>
    <w:rsid w:val="00AF696A"/>
    <w:rsid w:val="00B004DF"/>
    <w:rsid w:val="00B00D37"/>
    <w:rsid w:val="00B00FEC"/>
    <w:rsid w:val="00B0383C"/>
    <w:rsid w:val="00B0406C"/>
    <w:rsid w:val="00B040D7"/>
    <w:rsid w:val="00B040F4"/>
    <w:rsid w:val="00B05A88"/>
    <w:rsid w:val="00B05E82"/>
    <w:rsid w:val="00B0680B"/>
    <w:rsid w:val="00B06ECC"/>
    <w:rsid w:val="00B075DA"/>
    <w:rsid w:val="00B1015C"/>
    <w:rsid w:val="00B108B5"/>
    <w:rsid w:val="00B116B0"/>
    <w:rsid w:val="00B1178A"/>
    <w:rsid w:val="00B11CB2"/>
    <w:rsid w:val="00B127BD"/>
    <w:rsid w:val="00B13AD4"/>
    <w:rsid w:val="00B17CA7"/>
    <w:rsid w:val="00B2040C"/>
    <w:rsid w:val="00B20704"/>
    <w:rsid w:val="00B20D41"/>
    <w:rsid w:val="00B2134D"/>
    <w:rsid w:val="00B218C5"/>
    <w:rsid w:val="00B22C0F"/>
    <w:rsid w:val="00B23316"/>
    <w:rsid w:val="00B2360B"/>
    <w:rsid w:val="00B2463E"/>
    <w:rsid w:val="00B2659B"/>
    <w:rsid w:val="00B266A2"/>
    <w:rsid w:val="00B27A73"/>
    <w:rsid w:val="00B30DA3"/>
    <w:rsid w:val="00B33C0D"/>
    <w:rsid w:val="00B34054"/>
    <w:rsid w:val="00B34AD9"/>
    <w:rsid w:val="00B35C38"/>
    <w:rsid w:val="00B371F2"/>
    <w:rsid w:val="00B374CC"/>
    <w:rsid w:val="00B3779E"/>
    <w:rsid w:val="00B37D7D"/>
    <w:rsid w:val="00B40C75"/>
    <w:rsid w:val="00B42107"/>
    <w:rsid w:val="00B43ACB"/>
    <w:rsid w:val="00B4472C"/>
    <w:rsid w:val="00B45170"/>
    <w:rsid w:val="00B47724"/>
    <w:rsid w:val="00B5003C"/>
    <w:rsid w:val="00B50083"/>
    <w:rsid w:val="00B511E7"/>
    <w:rsid w:val="00B51E18"/>
    <w:rsid w:val="00B524E1"/>
    <w:rsid w:val="00B53369"/>
    <w:rsid w:val="00B54B8F"/>
    <w:rsid w:val="00B55A76"/>
    <w:rsid w:val="00B55F0B"/>
    <w:rsid w:val="00B57220"/>
    <w:rsid w:val="00B600DB"/>
    <w:rsid w:val="00B60317"/>
    <w:rsid w:val="00B60DE2"/>
    <w:rsid w:val="00B617E2"/>
    <w:rsid w:val="00B61A03"/>
    <w:rsid w:val="00B62155"/>
    <w:rsid w:val="00B62881"/>
    <w:rsid w:val="00B64066"/>
    <w:rsid w:val="00B64514"/>
    <w:rsid w:val="00B64ED7"/>
    <w:rsid w:val="00B65142"/>
    <w:rsid w:val="00B6570A"/>
    <w:rsid w:val="00B66E26"/>
    <w:rsid w:val="00B703CF"/>
    <w:rsid w:val="00B70A3E"/>
    <w:rsid w:val="00B70F33"/>
    <w:rsid w:val="00B72B39"/>
    <w:rsid w:val="00B72DB2"/>
    <w:rsid w:val="00B72DC1"/>
    <w:rsid w:val="00B73FC5"/>
    <w:rsid w:val="00B75E3D"/>
    <w:rsid w:val="00B7668A"/>
    <w:rsid w:val="00B76D84"/>
    <w:rsid w:val="00B7770A"/>
    <w:rsid w:val="00B80046"/>
    <w:rsid w:val="00B80470"/>
    <w:rsid w:val="00B8113A"/>
    <w:rsid w:val="00B811AB"/>
    <w:rsid w:val="00B819BC"/>
    <w:rsid w:val="00B82CE3"/>
    <w:rsid w:val="00B83831"/>
    <w:rsid w:val="00B840C4"/>
    <w:rsid w:val="00B84889"/>
    <w:rsid w:val="00B85378"/>
    <w:rsid w:val="00B854FB"/>
    <w:rsid w:val="00B8589A"/>
    <w:rsid w:val="00B86661"/>
    <w:rsid w:val="00B91778"/>
    <w:rsid w:val="00B93BAF"/>
    <w:rsid w:val="00B93F85"/>
    <w:rsid w:val="00B94203"/>
    <w:rsid w:val="00B9424D"/>
    <w:rsid w:val="00B94D5F"/>
    <w:rsid w:val="00B94DC8"/>
    <w:rsid w:val="00B95981"/>
    <w:rsid w:val="00B963B9"/>
    <w:rsid w:val="00B96542"/>
    <w:rsid w:val="00B9735B"/>
    <w:rsid w:val="00B979D1"/>
    <w:rsid w:val="00BA109A"/>
    <w:rsid w:val="00BA1748"/>
    <w:rsid w:val="00BA1B0A"/>
    <w:rsid w:val="00BA1B78"/>
    <w:rsid w:val="00BA201D"/>
    <w:rsid w:val="00BA2068"/>
    <w:rsid w:val="00BA37F1"/>
    <w:rsid w:val="00BA3D91"/>
    <w:rsid w:val="00BA5BAF"/>
    <w:rsid w:val="00BA723E"/>
    <w:rsid w:val="00BA7340"/>
    <w:rsid w:val="00BB0274"/>
    <w:rsid w:val="00BB2565"/>
    <w:rsid w:val="00BB28C6"/>
    <w:rsid w:val="00BB348C"/>
    <w:rsid w:val="00BB3938"/>
    <w:rsid w:val="00BB3C80"/>
    <w:rsid w:val="00BB4047"/>
    <w:rsid w:val="00BB40A5"/>
    <w:rsid w:val="00BB41CF"/>
    <w:rsid w:val="00BB5060"/>
    <w:rsid w:val="00BB5BF7"/>
    <w:rsid w:val="00BB6355"/>
    <w:rsid w:val="00BC03ED"/>
    <w:rsid w:val="00BC0EF7"/>
    <w:rsid w:val="00BC1057"/>
    <w:rsid w:val="00BC21B6"/>
    <w:rsid w:val="00BC4487"/>
    <w:rsid w:val="00BC4EC3"/>
    <w:rsid w:val="00BC5ECC"/>
    <w:rsid w:val="00BD022A"/>
    <w:rsid w:val="00BD25ED"/>
    <w:rsid w:val="00BD2777"/>
    <w:rsid w:val="00BD3E55"/>
    <w:rsid w:val="00BD4818"/>
    <w:rsid w:val="00BD5C33"/>
    <w:rsid w:val="00BD6EF3"/>
    <w:rsid w:val="00BD71CD"/>
    <w:rsid w:val="00BD7663"/>
    <w:rsid w:val="00BE04E4"/>
    <w:rsid w:val="00BE11B7"/>
    <w:rsid w:val="00BE1EEF"/>
    <w:rsid w:val="00BE2EAE"/>
    <w:rsid w:val="00BE3464"/>
    <w:rsid w:val="00BE3799"/>
    <w:rsid w:val="00BE3DD2"/>
    <w:rsid w:val="00BE427E"/>
    <w:rsid w:val="00BE4913"/>
    <w:rsid w:val="00BE491B"/>
    <w:rsid w:val="00BE4B07"/>
    <w:rsid w:val="00BE4DB4"/>
    <w:rsid w:val="00BE52E2"/>
    <w:rsid w:val="00BE65EB"/>
    <w:rsid w:val="00BE669B"/>
    <w:rsid w:val="00BE7E6B"/>
    <w:rsid w:val="00BF07B9"/>
    <w:rsid w:val="00BF0F7B"/>
    <w:rsid w:val="00BF18FA"/>
    <w:rsid w:val="00BF2B9D"/>
    <w:rsid w:val="00BF3F75"/>
    <w:rsid w:val="00BF6DA2"/>
    <w:rsid w:val="00BF7AE8"/>
    <w:rsid w:val="00BF7D56"/>
    <w:rsid w:val="00C00FCA"/>
    <w:rsid w:val="00C01783"/>
    <w:rsid w:val="00C01915"/>
    <w:rsid w:val="00C01E34"/>
    <w:rsid w:val="00C0284B"/>
    <w:rsid w:val="00C0387D"/>
    <w:rsid w:val="00C0415F"/>
    <w:rsid w:val="00C05157"/>
    <w:rsid w:val="00C061D6"/>
    <w:rsid w:val="00C0662B"/>
    <w:rsid w:val="00C069FD"/>
    <w:rsid w:val="00C06C7F"/>
    <w:rsid w:val="00C06FD3"/>
    <w:rsid w:val="00C073DB"/>
    <w:rsid w:val="00C079A2"/>
    <w:rsid w:val="00C079D1"/>
    <w:rsid w:val="00C07DC0"/>
    <w:rsid w:val="00C10B67"/>
    <w:rsid w:val="00C10F31"/>
    <w:rsid w:val="00C11C7B"/>
    <w:rsid w:val="00C13138"/>
    <w:rsid w:val="00C13F31"/>
    <w:rsid w:val="00C160D0"/>
    <w:rsid w:val="00C164EC"/>
    <w:rsid w:val="00C16E63"/>
    <w:rsid w:val="00C175C9"/>
    <w:rsid w:val="00C17E8A"/>
    <w:rsid w:val="00C17EE9"/>
    <w:rsid w:val="00C209B0"/>
    <w:rsid w:val="00C21A43"/>
    <w:rsid w:val="00C21C70"/>
    <w:rsid w:val="00C22070"/>
    <w:rsid w:val="00C22C0E"/>
    <w:rsid w:val="00C234F8"/>
    <w:rsid w:val="00C25D8E"/>
    <w:rsid w:val="00C25DA6"/>
    <w:rsid w:val="00C268A1"/>
    <w:rsid w:val="00C26952"/>
    <w:rsid w:val="00C31F23"/>
    <w:rsid w:val="00C31FBE"/>
    <w:rsid w:val="00C3219D"/>
    <w:rsid w:val="00C323FC"/>
    <w:rsid w:val="00C32C21"/>
    <w:rsid w:val="00C3579C"/>
    <w:rsid w:val="00C35885"/>
    <w:rsid w:val="00C36171"/>
    <w:rsid w:val="00C36A58"/>
    <w:rsid w:val="00C371E0"/>
    <w:rsid w:val="00C37C99"/>
    <w:rsid w:val="00C40544"/>
    <w:rsid w:val="00C4194F"/>
    <w:rsid w:val="00C41951"/>
    <w:rsid w:val="00C43891"/>
    <w:rsid w:val="00C46240"/>
    <w:rsid w:val="00C46736"/>
    <w:rsid w:val="00C46CBB"/>
    <w:rsid w:val="00C46D17"/>
    <w:rsid w:val="00C47505"/>
    <w:rsid w:val="00C505FD"/>
    <w:rsid w:val="00C50A4E"/>
    <w:rsid w:val="00C513D7"/>
    <w:rsid w:val="00C5165C"/>
    <w:rsid w:val="00C52484"/>
    <w:rsid w:val="00C5255E"/>
    <w:rsid w:val="00C52A2F"/>
    <w:rsid w:val="00C532D1"/>
    <w:rsid w:val="00C5362D"/>
    <w:rsid w:val="00C53F2D"/>
    <w:rsid w:val="00C53FBF"/>
    <w:rsid w:val="00C540E3"/>
    <w:rsid w:val="00C554F5"/>
    <w:rsid w:val="00C55592"/>
    <w:rsid w:val="00C567D4"/>
    <w:rsid w:val="00C570A4"/>
    <w:rsid w:val="00C57564"/>
    <w:rsid w:val="00C606C5"/>
    <w:rsid w:val="00C625DB"/>
    <w:rsid w:val="00C629B5"/>
    <w:rsid w:val="00C637DF"/>
    <w:rsid w:val="00C63D5E"/>
    <w:rsid w:val="00C65030"/>
    <w:rsid w:val="00C65D70"/>
    <w:rsid w:val="00C65E91"/>
    <w:rsid w:val="00C6641E"/>
    <w:rsid w:val="00C666E2"/>
    <w:rsid w:val="00C66DA9"/>
    <w:rsid w:val="00C67C45"/>
    <w:rsid w:val="00C700AB"/>
    <w:rsid w:val="00C70157"/>
    <w:rsid w:val="00C70A48"/>
    <w:rsid w:val="00C70CB2"/>
    <w:rsid w:val="00C71448"/>
    <w:rsid w:val="00C71A6C"/>
    <w:rsid w:val="00C71F34"/>
    <w:rsid w:val="00C7282B"/>
    <w:rsid w:val="00C75B26"/>
    <w:rsid w:val="00C80E1A"/>
    <w:rsid w:val="00C81518"/>
    <w:rsid w:val="00C81815"/>
    <w:rsid w:val="00C81DB6"/>
    <w:rsid w:val="00C81FBA"/>
    <w:rsid w:val="00C82F73"/>
    <w:rsid w:val="00C8333D"/>
    <w:rsid w:val="00C83A38"/>
    <w:rsid w:val="00C83D37"/>
    <w:rsid w:val="00C84029"/>
    <w:rsid w:val="00C846F6"/>
    <w:rsid w:val="00C84DAE"/>
    <w:rsid w:val="00C84EC3"/>
    <w:rsid w:val="00C861E3"/>
    <w:rsid w:val="00C87B0E"/>
    <w:rsid w:val="00C90A60"/>
    <w:rsid w:val="00C90C70"/>
    <w:rsid w:val="00C90F5E"/>
    <w:rsid w:val="00C92167"/>
    <w:rsid w:val="00C92DAB"/>
    <w:rsid w:val="00C92FEE"/>
    <w:rsid w:val="00C9530F"/>
    <w:rsid w:val="00C959E0"/>
    <w:rsid w:val="00C95AD3"/>
    <w:rsid w:val="00C97137"/>
    <w:rsid w:val="00C97484"/>
    <w:rsid w:val="00CA0B95"/>
    <w:rsid w:val="00CA1344"/>
    <w:rsid w:val="00CA2213"/>
    <w:rsid w:val="00CA2A6E"/>
    <w:rsid w:val="00CA2D79"/>
    <w:rsid w:val="00CA33A4"/>
    <w:rsid w:val="00CA5A61"/>
    <w:rsid w:val="00CA675B"/>
    <w:rsid w:val="00CA7327"/>
    <w:rsid w:val="00CB1885"/>
    <w:rsid w:val="00CB3C8B"/>
    <w:rsid w:val="00CB3D9B"/>
    <w:rsid w:val="00CB427A"/>
    <w:rsid w:val="00CB4759"/>
    <w:rsid w:val="00CB51B4"/>
    <w:rsid w:val="00CB5CD6"/>
    <w:rsid w:val="00CC0384"/>
    <w:rsid w:val="00CC0580"/>
    <w:rsid w:val="00CC0A93"/>
    <w:rsid w:val="00CC0F49"/>
    <w:rsid w:val="00CC1BB5"/>
    <w:rsid w:val="00CC1F67"/>
    <w:rsid w:val="00CC28FF"/>
    <w:rsid w:val="00CC3683"/>
    <w:rsid w:val="00CC3883"/>
    <w:rsid w:val="00CC4F90"/>
    <w:rsid w:val="00CC6AFD"/>
    <w:rsid w:val="00CC6B57"/>
    <w:rsid w:val="00CC7DB0"/>
    <w:rsid w:val="00CD0DC5"/>
    <w:rsid w:val="00CD11E5"/>
    <w:rsid w:val="00CD39E0"/>
    <w:rsid w:val="00CD3D6B"/>
    <w:rsid w:val="00CD3E75"/>
    <w:rsid w:val="00CD69FA"/>
    <w:rsid w:val="00CD6A03"/>
    <w:rsid w:val="00CD6B22"/>
    <w:rsid w:val="00CD71FD"/>
    <w:rsid w:val="00CD7B6B"/>
    <w:rsid w:val="00CD7E80"/>
    <w:rsid w:val="00CE077A"/>
    <w:rsid w:val="00CE11D5"/>
    <w:rsid w:val="00CE1646"/>
    <w:rsid w:val="00CE1665"/>
    <w:rsid w:val="00CE1D96"/>
    <w:rsid w:val="00CE1E1A"/>
    <w:rsid w:val="00CE1FAB"/>
    <w:rsid w:val="00CE2805"/>
    <w:rsid w:val="00CE3C41"/>
    <w:rsid w:val="00CE4559"/>
    <w:rsid w:val="00CE4B02"/>
    <w:rsid w:val="00CE4D0C"/>
    <w:rsid w:val="00CE7182"/>
    <w:rsid w:val="00CE75EE"/>
    <w:rsid w:val="00CE7731"/>
    <w:rsid w:val="00CF1CAF"/>
    <w:rsid w:val="00CF2AAF"/>
    <w:rsid w:val="00CF2F92"/>
    <w:rsid w:val="00CF30F7"/>
    <w:rsid w:val="00CF354D"/>
    <w:rsid w:val="00CF4514"/>
    <w:rsid w:val="00CF56C3"/>
    <w:rsid w:val="00CF575C"/>
    <w:rsid w:val="00CF5B74"/>
    <w:rsid w:val="00CF5D81"/>
    <w:rsid w:val="00CF6591"/>
    <w:rsid w:val="00D002E5"/>
    <w:rsid w:val="00D01EAD"/>
    <w:rsid w:val="00D0247F"/>
    <w:rsid w:val="00D02890"/>
    <w:rsid w:val="00D02BC4"/>
    <w:rsid w:val="00D02E7B"/>
    <w:rsid w:val="00D032D2"/>
    <w:rsid w:val="00D03B07"/>
    <w:rsid w:val="00D04247"/>
    <w:rsid w:val="00D048C4"/>
    <w:rsid w:val="00D04A72"/>
    <w:rsid w:val="00D052DB"/>
    <w:rsid w:val="00D05925"/>
    <w:rsid w:val="00D05AF0"/>
    <w:rsid w:val="00D05BFE"/>
    <w:rsid w:val="00D0796D"/>
    <w:rsid w:val="00D1042D"/>
    <w:rsid w:val="00D108AD"/>
    <w:rsid w:val="00D10F79"/>
    <w:rsid w:val="00D1120F"/>
    <w:rsid w:val="00D115D9"/>
    <w:rsid w:val="00D1198A"/>
    <w:rsid w:val="00D11BAC"/>
    <w:rsid w:val="00D12338"/>
    <w:rsid w:val="00D12991"/>
    <w:rsid w:val="00D1310D"/>
    <w:rsid w:val="00D141D9"/>
    <w:rsid w:val="00D14626"/>
    <w:rsid w:val="00D146E3"/>
    <w:rsid w:val="00D149AD"/>
    <w:rsid w:val="00D14D28"/>
    <w:rsid w:val="00D155F1"/>
    <w:rsid w:val="00D1658F"/>
    <w:rsid w:val="00D17440"/>
    <w:rsid w:val="00D20771"/>
    <w:rsid w:val="00D21325"/>
    <w:rsid w:val="00D23651"/>
    <w:rsid w:val="00D240A6"/>
    <w:rsid w:val="00D259DB"/>
    <w:rsid w:val="00D25AD9"/>
    <w:rsid w:val="00D26374"/>
    <w:rsid w:val="00D26CA8"/>
    <w:rsid w:val="00D26DDE"/>
    <w:rsid w:val="00D279DB"/>
    <w:rsid w:val="00D27C05"/>
    <w:rsid w:val="00D30BCC"/>
    <w:rsid w:val="00D312B2"/>
    <w:rsid w:val="00D333C8"/>
    <w:rsid w:val="00D335ED"/>
    <w:rsid w:val="00D33B06"/>
    <w:rsid w:val="00D34ADD"/>
    <w:rsid w:val="00D350F3"/>
    <w:rsid w:val="00D3599A"/>
    <w:rsid w:val="00D4012C"/>
    <w:rsid w:val="00D43394"/>
    <w:rsid w:val="00D4552B"/>
    <w:rsid w:val="00D46467"/>
    <w:rsid w:val="00D47280"/>
    <w:rsid w:val="00D47D12"/>
    <w:rsid w:val="00D5079B"/>
    <w:rsid w:val="00D5165C"/>
    <w:rsid w:val="00D52EBD"/>
    <w:rsid w:val="00D533D9"/>
    <w:rsid w:val="00D5342D"/>
    <w:rsid w:val="00D53671"/>
    <w:rsid w:val="00D546FC"/>
    <w:rsid w:val="00D54D9D"/>
    <w:rsid w:val="00D5536E"/>
    <w:rsid w:val="00D5717A"/>
    <w:rsid w:val="00D57D37"/>
    <w:rsid w:val="00D57E1E"/>
    <w:rsid w:val="00D60208"/>
    <w:rsid w:val="00D64FDB"/>
    <w:rsid w:val="00D67455"/>
    <w:rsid w:val="00D67846"/>
    <w:rsid w:val="00D709C6"/>
    <w:rsid w:val="00D73676"/>
    <w:rsid w:val="00D7498D"/>
    <w:rsid w:val="00D75A69"/>
    <w:rsid w:val="00D75BA7"/>
    <w:rsid w:val="00D7611D"/>
    <w:rsid w:val="00D7764E"/>
    <w:rsid w:val="00D77791"/>
    <w:rsid w:val="00D815BD"/>
    <w:rsid w:val="00D81D82"/>
    <w:rsid w:val="00D8311F"/>
    <w:rsid w:val="00D838EE"/>
    <w:rsid w:val="00D84EEC"/>
    <w:rsid w:val="00D861BD"/>
    <w:rsid w:val="00D874F4"/>
    <w:rsid w:val="00D87B91"/>
    <w:rsid w:val="00D93088"/>
    <w:rsid w:val="00D9328D"/>
    <w:rsid w:val="00D932DF"/>
    <w:rsid w:val="00D9429E"/>
    <w:rsid w:val="00D94409"/>
    <w:rsid w:val="00D94651"/>
    <w:rsid w:val="00D95009"/>
    <w:rsid w:val="00D954D8"/>
    <w:rsid w:val="00D95B5C"/>
    <w:rsid w:val="00D960D3"/>
    <w:rsid w:val="00D96B0C"/>
    <w:rsid w:val="00DA06EF"/>
    <w:rsid w:val="00DA093B"/>
    <w:rsid w:val="00DA1BA1"/>
    <w:rsid w:val="00DA24E1"/>
    <w:rsid w:val="00DA3C10"/>
    <w:rsid w:val="00DA41C4"/>
    <w:rsid w:val="00DA69F0"/>
    <w:rsid w:val="00DA7069"/>
    <w:rsid w:val="00DB0061"/>
    <w:rsid w:val="00DB142B"/>
    <w:rsid w:val="00DB16DA"/>
    <w:rsid w:val="00DB20CA"/>
    <w:rsid w:val="00DB26C8"/>
    <w:rsid w:val="00DB2B48"/>
    <w:rsid w:val="00DB38F4"/>
    <w:rsid w:val="00DB410A"/>
    <w:rsid w:val="00DB4351"/>
    <w:rsid w:val="00DB474B"/>
    <w:rsid w:val="00DB5A5E"/>
    <w:rsid w:val="00DB6006"/>
    <w:rsid w:val="00DB606F"/>
    <w:rsid w:val="00DB6454"/>
    <w:rsid w:val="00DB663A"/>
    <w:rsid w:val="00DB691F"/>
    <w:rsid w:val="00DB751B"/>
    <w:rsid w:val="00DB791C"/>
    <w:rsid w:val="00DC0CC2"/>
    <w:rsid w:val="00DC0E47"/>
    <w:rsid w:val="00DC10AF"/>
    <w:rsid w:val="00DC1171"/>
    <w:rsid w:val="00DC17F3"/>
    <w:rsid w:val="00DC2B39"/>
    <w:rsid w:val="00DC307C"/>
    <w:rsid w:val="00DC4392"/>
    <w:rsid w:val="00DC472E"/>
    <w:rsid w:val="00DC4EF9"/>
    <w:rsid w:val="00DC52CC"/>
    <w:rsid w:val="00DC6FF1"/>
    <w:rsid w:val="00DC783C"/>
    <w:rsid w:val="00DD0AD7"/>
    <w:rsid w:val="00DD0C0C"/>
    <w:rsid w:val="00DD1958"/>
    <w:rsid w:val="00DD19B5"/>
    <w:rsid w:val="00DD3ADA"/>
    <w:rsid w:val="00DD6799"/>
    <w:rsid w:val="00DD71AE"/>
    <w:rsid w:val="00DE000C"/>
    <w:rsid w:val="00DE105F"/>
    <w:rsid w:val="00DE127D"/>
    <w:rsid w:val="00DE1B13"/>
    <w:rsid w:val="00DE1C09"/>
    <w:rsid w:val="00DE233A"/>
    <w:rsid w:val="00DE373F"/>
    <w:rsid w:val="00DE3EDB"/>
    <w:rsid w:val="00DE5331"/>
    <w:rsid w:val="00DE5702"/>
    <w:rsid w:val="00DE5F10"/>
    <w:rsid w:val="00DE67B7"/>
    <w:rsid w:val="00DE6DF5"/>
    <w:rsid w:val="00DE7C8E"/>
    <w:rsid w:val="00DF043F"/>
    <w:rsid w:val="00DF0D70"/>
    <w:rsid w:val="00DF0EE3"/>
    <w:rsid w:val="00DF1601"/>
    <w:rsid w:val="00DF1A16"/>
    <w:rsid w:val="00DF2702"/>
    <w:rsid w:val="00DF273D"/>
    <w:rsid w:val="00DF339D"/>
    <w:rsid w:val="00DF3A2C"/>
    <w:rsid w:val="00DF44DF"/>
    <w:rsid w:val="00DF46E4"/>
    <w:rsid w:val="00DF5FD6"/>
    <w:rsid w:val="00DF6835"/>
    <w:rsid w:val="00DF68AB"/>
    <w:rsid w:val="00DF76DD"/>
    <w:rsid w:val="00E00758"/>
    <w:rsid w:val="00E010F2"/>
    <w:rsid w:val="00E054D3"/>
    <w:rsid w:val="00E0660F"/>
    <w:rsid w:val="00E071FC"/>
    <w:rsid w:val="00E101A4"/>
    <w:rsid w:val="00E103CA"/>
    <w:rsid w:val="00E10908"/>
    <w:rsid w:val="00E12269"/>
    <w:rsid w:val="00E122FB"/>
    <w:rsid w:val="00E1273A"/>
    <w:rsid w:val="00E128CB"/>
    <w:rsid w:val="00E1295F"/>
    <w:rsid w:val="00E16DEE"/>
    <w:rsid w:val="00E16E46"/>
    <w:rsid w:val="00E16F09"/>
    <w:rsid w:val="00E175DD"/>
    <w:rsid w:val="00E179F1"/>
    <w:rsid w:val="00E17E71"/>
    <w:rsid w:val="00E2022A"/>
    <w:rsid w:val="00E20937"/>
    <w:rsid w:val="00E20C25"/>
    <w:rsid w:val="00E2158B"/>
    <w:rsid w:val="00E21C53"/>
    <w:rsid w:val="00E22413"/>
    <w:rsid w:val="00E2290A"/>
    <w:rsid w:val="00E245BF"/>
    <w:rsid w:val="00E2594A"/>
    <w:rsid w:val="00E300CF"/>
    <w:rsid w:val="00E30DEB"/>
    <w:rsid w:val="00E32190"/>
    <w:rsid w:val="00E3273C"/>
    <w:rsid w:val="00E33D37"/>
    <w:rsid w:val="00E34591"/>
    <w:rsid w:val="00E34CDC"/>
    <w:rsid w:val="00E36191"/>
    <w:rsid w:val="00E378A9"/>
    <w:rsid w:val="00E41110"/>
    <w:rsid w:val="00E4112B"/>
    <w:rsid w:val="00E43A6D"/>
    <w:rsid w:val="00E44CF4"/>
    <w:rsid w:val="00E45116"/>
    <w:rsid w:val="00E45CAB"/>
    <w:rsid w:val="00E4615A"/>
    <w:rsid w:val="00E466D0"/>
    <w:rsid w:val="00E473E1"/>
    <w:rsid w:val="00E47597"/>
    <w:rsid w:val="00E47A4F"/>
    <w:rsid w:val="00E519E6"/>
    <w:rsid w:val="00E520D6"/>
    <w:rsid w:val="00E541B8"/>
    <w:rsid w:val="00E5471C"/>
    <w:rsid w:val="00E549C7"/>
    <w:rsid w:val="00E574AA"/>
    <w:rsid w:val="00E62A11"/>
    <w:rsid w:val="00E62C68"/>
    <w:rsid w:val="00E62D13"/>
    <w:rsid w:val="00E63065"/>
    <w:rsid w:val="00E63DEA"/>
    <w:rsid w:val="00E64E00"/>
    <w:rsid w:val="00E653C0"/>
    <w:rsid w:val="00E65936"/>
    <w:rsid w:val="00E6728A"/>
    <w:rsid w:val="00E7089F"/>
    <w:rsid w:val="00E70B2D"/>
    <w:rsid w:val="00E70F60"/>
    <w:rsid w:val="00E71606"/>
    <w:rsid w:val="00E72F49"/>
    <w:rsid w:val="00E74541"/>
    <w:rsid w:val="00E748BC"/>
    <w:rsid w:val="00E753B5"/>
    <w:rsid w:val="00E76CE7"/>
    <w:rsid w:val="00E76D2B"/>
    <w:rsid w:val="00E76F6B"/>
    <w:rsid w:val="00E779A0"/>
    <w:rsid w:val="00E77C68"/>
    <w:rsid w:val="00E8029C"/>
    <w:rsid w:val="00E80F02"/>
    <w:rsid w:val="00E81F60"/>
    <w:rsid w:val="00E828F0"/>
    <w:rsid w:val="00E82EB1"/>
    <w:rsid w:val="00E84C1F"/>
    <w:rsid w:val="00E8575A"/>
    <w:rsid w:val="00E85AD7"/>
    <w:rsid w:val="00E85B83"/>
    <w:rsid w:val="00E85E75"/>
    <w:rsid w:val="00E85FB7"/>
    <w:rsid w:val="00E86460"/>
    <w:rsid w:val="00E86AE5"/>
    <w:rsid w:val="00E86CDE"/>
    <w:rsid w:val="00E8730C"/>
    <w:rsid w:val="00E875D6"/>
    <w:rsid w:val="00E87865"/>
    <w:rsid w:val="00E87ED8"/>
    <w:rsid w:val="00E91055"/>
    <w:rsid w:val="00E91130"/>
    <w:rsid w:val="00E933F7"/>
    <w:rsid w:val="00E93619"/>
    <w:rsid w:val="00E9445F"/>
    <w:rsid w:val="00E9494C"/>
    <w:rsid w:val="00E956BA"/>
    <w:rsid w:val="00E95861"/>
    <w:rsid w:val="00E95B07"/>
    <w:rsid w:val="00E96785"/>
    <w:rsid w:val="00E977CE"/>
    <w:rsid w:val="00EA0263"/>
    <w:rsid w:val="00EA172F"/>
    <w:rsid w:val="00EA1ED0"/>
    <w:rsid w:val="00EA23D5"/>
    <w:rsid w:val="00EA2F42"/>
    <w:rsid w:val="00EA31B8"/>
    <w:rsid w:val="00EA3354"/>
    <w:rsid w:val="00EA367A"/>
    <w:rsid w:val="00EA436D"/>
    <w:rsid w:val="00EA4BB1"/>
    <w:rsid w:val="00EA55F1"/>
    <w:rsid w:val="00EA62B0"/>
    <w:rsid w:val="00EA6416"/>
    <w:rsid w:val="00EA682D"/>
    <w:rsid w:val="00EA7675"/>
    <w:rsid w:val="00EA7965"/>
    <w:rsid w:val="00EB082B"/>
    <w:rsid w:val="00EB0D78"/>
    <w:rsid w:val="00EB29DA"/>
    <w:rsid w:val="00EB3AA9"/>
    <w:rsid w:val="00EB3CCD"/>
    <w:rsid w:val="00EB3EEB"/>
    <w:rsid w:val="00EB5082"/>
    <w:rsid w:val="00EB511A"/>
    <w:rsid w:val="00EB52DA"/>
    <w:rsid w:val="00EB571E"/>
    <w:rsid w:val="00EB5E1B"/>
    <w:rsid w:val="00EB62C6"/>
    <w:rsid w:val="00EC0F76"/>
    <w:rsid w:val="00EC1355"/>
    <w:rsid w:val="00EC2F1D"/>
    <w:rsid w:val="00EC5E43"/>
    <w:rsid w:val="00EC62B5"/>
    <w:rsid w:val="00EC70DC"/>
    <w:rsid w:val="00EC797C"/>
    <w:rsid w:val="00EC7CAF"/>
    <w:rsid w:val="00ED0290"/>
    <w:rsid w:val="00ED06DC"/>
    <w:rsid w:val="00ED0E84"/>
    <w:rsid w:val="00ED1407"/>
    <w:rsid w:val="00ED15D7"/>
    <w:rsid w:val="00ED1C75"/>
    <w:rsid w:val="00ED27A6"/>
    <w:rsid w:val="00ED29DE"/>
    <w:rsid w:val="00ED3B69"/>
    <w:rsid w:val="00ED3EDE"/>
    <w:rsid w:val="00ED50D6"/>
    <w:rsid w:val="00ED5E39"/>
    <w:rsid w:val="00ED5EDE"/>
    <w:rsid w:val="00ED674A"/>
    <w:rsid w:val="00ED7010"/>
    <w:rsid w:val="00ED79AB"/>
    <w:rsid w:val="00EE46B1"/>
    <w:rsid w:val="00EE4D80"/>
    <w:rsid w:val="00EF1FE1"/>
    <w:rsid w:val="00EF20BE"/>
    <w:rsid w:val="00EF2941"/>
    <w:rsid w:val="00EF3BEA"/>
    <w:rsid w:val="00EF6132"/>
    <w:rsid w:val="00EF6594"/>
    <w:rsid w:val="00EF675B"/>
    <w:rsid w:val="00EF6CF0"/>
    <w:rsid w:val="00F00C58"/>
    <w:rsid w:val="00F01867"/>
    <w:rsid w:val="00F03844"/>
    <w:rsid w:val="00F04C2F"/>
    <w:rsid w:val="00F050E1"/>
    <w:rsid w:val="00F05C08"/>
    <w:rsid w:val="00F06399"/>
    <w:rsid w:val="00F06B81"/>
    <w:rsid w:val="00F07773"/>
    <w:rsid w:val="00F07F22"/>
    <w:rsid w:val="00F10696"/>
    <w:rsid w:val="00F11FD6"/>
    <w:rsid w:val="00F126FB"/>
    <w:rsid w:val="00F12C49"/>
    <w:rsid w:val="00F13233"/>
    <w:rsid w:val="00F13481"/>
    <w:rsid w:val="00F14362"/>
    <w:rsid w:val="00F144B9"/>
    <w:rsid w:val="00F14724"/>
    <w:rsid w:val="00F15707"/>
    <w:rsid w:val="00F16B7F"/>
    <w:rsid w:val="00F16D93"/>
    <w:rsid w:val="00F174EC"/>
    <w:rsid w:val="00F175E5"/>
    <w:rsid w:val="00F178AE"/>
    <w:rsid w:val="00F20215"/>
    <w:rsid w:val="00F20405"/>
    <w:rsid w:val="00F20C5A"/>
    <w:rsid w:val="00F217DA"/>
    <w:rsid w:val="00F22742"/>
    <w:rsid w:val="00F245F2"/>
    <w:rsid w:val="00F2626C"/>
    <w:rsid w:val="00F26D85"/>
    <w:rsid w:val="00F308C4"/>
    <w:rsid w:val="00F309EF"/>
    <w:rsid w:val="00F3112A"/>
    <w:rsid w:val="00F3233F"/>
    <w:rsid w:val="00F33070"/>
    <w:rsid w:val="00F33414"/>
    <w:rsid w:val="00F33A89"/>
    <w:rsid w:val="00F3418B"/>
    <w:rsid w:val="00F34B06"/>
    <w:rsid w:val="00F35A29"/>
    <w:rsid w:val="00F3715C"/>
    <w:rsid w:val="00F3727E"/>
    <w:rsid w:val="00F3746A"/>
    <w:rsid w:val="00F376AC"/>
    <w:rsid w:val="00F37C30"/>
    <w:rsid w:val="00F40230"/>
    <w:rsid w:val="00F40E7A"/>
    <w:rsid w:val="00F40FA9"/>
    <w:rsid w:val="00F421C2"/>
    <w:rsid w:val="00F429D3"/>
    <w:rsid w:val="00F43DB4"/>
    <w:rsid w:val="00F43E3B"/>
    <w:rsid w:val="00F4422E"/>
    <w:rsid w:val="00F44BF0"/>
    <w:rsid w:val="00F45B77"/>
    <w:rsid w:val="00F4779A"/>
    <w:rsid w:val="00F47BA4"/>
    <w:rsid w:val="00F50253"/>
    <w:rsid w:val="00F50311"/>
    <w:rsid w:val="00F507A8"/>
    <w:rsid w:val="00F50F82"/>
    <w:rsid w:val="00F513F3"/>
    <w:rsid w:val="00F51514"/>
    <w:rsid w:val="00F51D79"/>
    <w:rsid w:val="00F5255D"/>
    <w:rsid w:val="00F52886"/>
    <w:rsid w:val="00F52F93"/>
    <w:rsid w:val="00F558BA"/>
    <w:rsid w:val="00F56119"/>
    <w:rsid w:val="00F56145"/>
    <w:rsid w:val="00F5631D"/>
    <w:rsid w:val="00F570D5"/>
    <w:rsid w:val="00F571F6"/>
    <w:rsid w:val="00F5774E"/>
    <w:rsid w:val="00F6045A"/>
    <w:rsid w:val="00F60E2B"/>
    <w:rsid w:val="00F62B73"/>
    <w:rsid w:val="00F63AA6"/>
    <w:rsid w:val="00F64426"/>
    <w:rsid w:val="00F64436"/>
    <w:rsid w:val="00F647B4"/>
    <w:rsid w:val="00F6483A"/>
    <w:rsid w:val="00F64A45"/>
    <w:rsid w:val="00F652E5"/>
    <w:rsid w:val="00F65C4E"/>
    <w:rsid w:val="00F663E0"/>
    <w:rsid w:val="00F66571"/>
    <w:rsid w:val="00F6687E"/>
    <w:rsid w:val="00F70361"/>
    <w:rsid w:val="00F72BDB"/>
    <w:rsid w:val="00F72F7A"/>
    <w:rsid w:val="00F7348D"/>
    <w:rsid w:val="00F73E44"/>
    <w:rsid w:val="00F74388"/>
    <w:rsid w:val="00F74BAF"/>
    <w:rsid w:val="00F753E9"/>
    <w:rsid w:val="00F7614B"/>
    <w:rsid w:val="00F7646D"/>
    <w:rsid w:val="00F76633"/>
    <w:rsid w:val="00F76767"/>
    <w:rsid w:val="00F77270"/>
    <w:rsid w:val="00F815F4"/>
    <w:rsid w:val="00F81D01"/>
    <w:rsid w:val="00F8260C"/>
    <w:rsid w:val="00F8464C"/>
    <w:rsid w:val="00F84771"/>
    <w:rsid w:val="00F84A8B"/>
    <w:rsid w:val="00F87B3C"/>
    <w:rsid w:val="00F90F48"/>
    <w:rsid w:val="00F92B35"/>
    <w:rsid w:val="00F94D78"/>
    <w:rsid w:val="00F957C4"/>
    <w:rsid w:val="00F96785"/>
    <w:rsid w:val="00F9709B"/>
    <w:rsid w:val="00F971B6"/>
    <w:rsid w:val="00F975B4"/>
    <w:rsid w:val="00FA00C2"/>
    <w:rsid w:val="00FA0188"/>
    <w:rsid w:val="00FA08A0"/>
    <w:rsid w:val="00FA28EC"/>
    <w:rsid w:val="00FA3030"/>
    <w:rsid w:val="00FA4232"/>
    <w:rsid w:val="00FA4C53"/>
    <w:rsid w:val="00FA50AE"/>
    <w:rsid w:val="00FA561D"/>
    <w:rsid w:val="00FB018B"/>
    <w:rsid w:val="00FB0370"/>
    <w:rsid w:val="00FB07C9"/>
    <w:rsid w:val="00FB1B20"/>
    <w:rsid w:val="00FB1F79"/>
    <w:rsid w:val="00FB3561"/>
    <w:rsid w:val="00FB36AC"/>
    <w:rsid w:val="00FB3B1F"/>
    <w:rsid w:val="00FB4DEC"/>
    <w:rsid w:val="00FB4EAD"/>
    <w:rsid w:val="00FB5AE5"/>
    <w:rsid w:val="00FB5F29"/>
    <w:rsid w:val="00FB605F"/>
    <w:rsid w:val="00FB6C6A"/>
    <w:rsid w:val="00FB6D59"/>
    <w:rsid w:val="00FB72AC"/>
    <w:rsid w:val="00FB7320"/>
    <w:rsid w:val="00FB781F"/>
    <w:rsid w:val="00FB7F43"/>
    <w:rsid w:val="00FC050D"/>
    <w:rsid w:val="00FC0781"/>
    <w:rsid w:val="00FC1395"/>
    <w:rsid w:val="00FC161F"/>
    <w:rsid w:val="00FC1647"/>
    <w:rsid w:val="00FC3573"/>
    <w:rsid w:val="00FC3A14"/>
    <w:rsid w:val="00FC3D43"/>
    <w:rsid w:val="00FC3F7D"/>
    <w:rsid w:val="00FC4CF9"/>
    <w:rsid w:val="00FC6E1D"/>
    <w:rsid w:val="00FD0487"/>
    <w:rsid w:val="00FD0675"/>
    <w:rsid w:val="00FD0D8B"/>
    <w:rsid w:val="00FD1863"/>
    <w:rsid w:val="00FD2868"/>
    <w:rsid w:val="00FD30A1"/>
    <w:rsid w:val="00FD3486"/>
    <w:rsid w:val="00FD3856"/>
    <w:rsid w:val="00FD486F"/>
    <w:rsid w:val="00FD5AE3"/>
    <w:rsid w:val="00FD6112"/>
    <w:rsid w:val="00FD633A"/>
    <w:rsid w:val="00FD714C"/>
    <w:rsid w:val="00FE0F3B"/>
    <w:rsid w:val="00FE24A4"/>
    <w:rsid w:val="00FE3247"/>
    <w:rsid w:val="00FE3B9A"/>
    <w:rsid w:val="00FE4FBF"/>
    <w:rsid w:val="00FE555E"/>
    <w:rsid w:val="00FE5B4B"/>
    <w:rsid w:val="00FE6105"/>
    <w:rsid w:val="00FE7272"/>
    <w:rsid w:val="00FE79A3"/>
    <w:rsid w:val="00FE7D13"/>
    <w:rsid w:val="00FF21F7"/>
    <w:rsid w:val="00FF22E9"/>
    <w:rsid w:val="00FF2A7D"/>
    <w:rsid w:val="00FF2F6B"/>
    <w:rsid w:val="00FF328E"/>
    <w:rsid w:val="00FF3ABC"/>
    <w:rsid w:val="00FF4726"/>
    <w:rsid w:val="00FF50C7"/>
    <w:rsid w:val="00FF640A"/>
    <w:rsid w:val="5CDF20CC"/>
    <w:rsid w:val="6F8E1BD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3B096693"/>
  <w15:chartTrackingRefBased/>
  <w15:docId w15:val="{9D1412BA-CB63-4FC5-8477-6AF05979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index 1" w:uiPriority="99"/>
    <w:lsdException w:name="toc 1" w:uiPriority="39"/>
    <w:lsdException w:name="toc 2" w:uiPriority="39"/>
    <w:lsdException w:name="toc 3" w:uiPriority="39"/>
    <w:lsdException w:name="annotation text" w:qFormat="1"/>
    <w:lsdException w:name="caption" w:qFormat="1"/>
    <w:lsdException w:name="table of figures" w:uiPriority="99"/>
    <w:lsdException w:name="footnote reference" w:uiPriority="99"/>
    <w:lsdException w:name="Title" w:qFormat="1"/>
    <w:lsdException w:name="Body Text"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53E9"/>
    <w:pPr>
      <w:jc w:val="both"/>
    </w:pPr>
    <w:rPr>
      <w:rFonts w:asciiTheme="minorHAnsi" w:hAnsiTheme="minorHAnsi" w:cstheme="minorHAnsi"/>
      <w:sz w:val="22"/>
      <w:szCs w:val="22"/>
      <w:lang w:val="en-GB" w:eastAsia="en-US"/>
    </w:rPr>
  </w:style>
  <w:style w:type="paragraph" w:styleId="Heading1">
    <w:name w:val="heading 1"/>
    <w:next w:val="Heading1separationline"/>
    <w:link w:val="Heading1Char"/>
    <w:qFormat/>
    <w:rsid w:val="00A9437F"/>
    <w:pPr>
      <w:keepNext/>
      <w:pageBreakBefore/>
      <w:numPr>
        <w:numId w:val="18"/>
      </w:numPr>
      <w:tabs>
        <w:tab w:val="left" w:pos="567"/>
      </w:tabs>
      <w:spacing w:before="240" w:after="120"/>
      <w:outlineLvl w:val="0"/>
    </w:pPr>
    <w:rPr>
      <w:rFonts w:asciiTheme="minorHAnsi" w:hAnsiTheme="minorHAnsi"/>
      <w:b/>
      <w:caps/>
      <w:noProof/>
      <w:color w:val="00558C"/>
      <w:sz w:val="24"/>
      <w:lang w:eastAsia="en-US"/>
    </w:rPr>
  </w:style>
  <w:style w:type="paragraph" w:styleId="Heading2">
    <w:name w:val="heading 2"/>
    <w:basedOn w:val="Normal"/>
    <w:next w:val="Heading2separationline"/>
    <w:link w:val="Heading2Char"/>
    <w:qFormat/>
    <w:rsid w:val="003C65E9"/>
    <w:pPr>
      <w:keepNext/>
      <w:numPr>
        <w:ilvl w:val="1"/>
        <w:numId w:val="18"/>
      </w:numPr>
      <w:tabs>
        <w:tab w:val="left" w:pos="567"/>
      </w:tabs>
      <w:spacing w:before="120" w:after="120"/>
      <w:outlineLvl w:val="1"/>
    </w:pPr>
    <w:rPr>
      <w:b/>
      <w:smallCaps/>
      <w:color w:val="00558C"/>
    </w:rPr>
  </w:style>
  <w:style w:type="paragraph" w:styleId="Heading3">
    <w:name w:val="heading 3"/>
    <w:basedOn w:val="Normal"/>
    <w:next w:val="BodyText"/>
    <w:link w:val="Heading3Char"/>
    <w:qFormat/>
    <w:rsid w:val="00303FC6"/>
    <w:pPr>
      <w:keepNext/>
      <w:numPr>
        <w:ilvl w:val="2"/>
        <w:numId w:val="18"/>
      </w:numPr>
      <w:spacing w:before="120" w:after="120"/>
      <w:ind w:left="856" w:hanging="856"/>
      <w:outlineLvl w:val="2"/>
    </w:pPr>
    <w:rPr>
      <w:i/>
      <w:color w:val="00558C"/>
    </w:rPr>
  </w:style>
  <w:style w:type="paragraph" w:styleId="Heading4">
    <w:name w:val="heading 4"/>
    <w:basedOn w:val="Normal"/>
    <w:next w:val="Normal"/>
    <w:link w:val="Heading4Char"/>
    <w:rsid w:val="008E310A"/>
    <w:pPr>
      <w:keepNext/>
      <w:spacing w:before="240" w:after="60"/>
      <w:outlineLvl w:val="3"/>
    </w:pPr>
    <w:rPr>
      <w:rFonts w:ascii="Arial" w:hAnsi="Arial"/>
    </w:rPr>
  </w:style>
  <w:style w:type="paragraph" w:styleId="Heading5">
    <w:name w:val="heading 5"/>
    <w:basedOn w:val="Normal"/>
    <w:next w:val="Normal"/>
    <w:link w:val="Heading5Char"/>
    <w:pPr>
      <w:spacing w:before="240" w:after="60"/>
      <w:outlineLvl w:val="4"/>
    </w:pPr>
  </w:style>
  <w:style w:type="paragraph" w:styleId="Heading6">
    <w:name w:val="heading 6"/>
    <w:basedOn w:val="Normal"/>
    <w:next w:val="Normal"/>
    <w:link w:val="Heading6Char"/>
    <w:pPr>
      <w:spacing w:before="240" w:after="60"/>
      <w:outlineLvl w:val="5"/>
    </w:pPr>
    <w:rPr>
      <w:i/>
    </w:rPr>
  </w:style>
  <w:style w:type="paragraph" w:styleId="Heading7">
    <w:name w:val="heading 7"/>
    <w:basedOn w:val="Normal"/>
    <w:next w:val="Normal"/>
    <w:link w:val="Heading7Char"/>
    <w:pPr>
      <w:spacing w:before="240" w:after="60"/>
      <w:outlineLvl w:val="6"/>
    </w:pPr>
    <w:rPr>
      <w:rFonts w:ascii="Arial" w:hAnsi="Arial"/>
      <w:sz w:val="20"/>
    </w:rPr>
  </w:style>
  <w:style w:type="paragraph" w:styleId="Heading8">
    <w:name w:val="heading 8"/>
    <w:basedOn w:val="Normal"/>
    <w:next w:val="Normal"/>
    <w:link w:val="Heading8Char"/>
    <w:pPr>
      <w:spacing w:before="240" w:after="60"/>
      <w:outlineLvl w:val="7"/>
    </w:pPr>
    <w:rPr>
      <w:rFonts w:ascii="Arial" w:hAnsi="Arial"/>
      <w:i/>
      <w:sz w:val="20"/>
    </w:rPr>
  </w:style>
  <w:style w:type="paragraph" w:styleId="Heading9">
    <w:name w:val="heading 9"/>
    <w:basedOn w:val="Normal"/>
    <w:next w:val="Normal"/>
    <w:link w:val="Heading9Char"/>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thepaper">
    <w:name w:val="Title of the paper"/>
    <w:pPr>
      <w:jc w:val="center"/>
    </w:pPr>
    <w:rPr>
      <w:rFonts w:ascii="Arial" w:hAnsi="Arial"/>
      <w:b/>
      <w:noProof/>
      <w:sz w:val="28"/>
      <w:lang w:eastAsia="en-US"/>
    </w:rPr>
  </w:style>
  <w:style w:type="paragraph" w:customStyle="1" w:styleId="Authorname">
    <w:name w:val="Author name"/>
    <w:qFormat/>
    <w:rsid w:val="00931B9A"/>
    <w:pPr>
      <w:spacing w:before="240"/>
      <w:jc w:val="center"/>
    </w:pPr>
    <w:rPr>
      <w:b/>
      <w:color w:val="00558C"/>
      <w:sz w:val="24"/>
      <w:lang w:eastAsia="en-US"/>
    </w:rPr>
  </w:style>
  <w:style w:type="paragraph" w:customStyle="1" w:styleId="AuthorAffilliation">
    <w:name w:val="Author Affilliation"/>
    <w:qFormat/>
    <w:rsid w:val="00931B9A"/>
    <w:pPr>
      <w:jc w:val="center"/>
    </w:pPr>
    <w:rPr>
      <w:rFonts w:asciiTheme="minorHAnsi" w:hAnsiTheme="minorHAnsi" w:cstheme="minorHAnsi"/>
      <w:noProof/>
      <w:color w:val="00558C"/>
      <w:sz w:val="22"/>
      <w:szCs w:val="22"/>
      <w:lang w:eastAsia="en-US"/>
    </w:rPr>
  </w:style>
  <w:style w:type="paragraph" w:customStyle="1" w:styleId="HeaderAbs">
    <w:name w:val="Header (Abs."/>
    <w:aliases w:val="Ref.,Ack.)"/>
    <w:basedOn w:val="Heading1"/>
    <w:pPr>
      <w:numPr>
        <w:numId w:val="0"/>
      </w:numPr>
    </w:pPr>
    <w:rPr>
      <w:noProof w:val="0"/>
    </w:rPr>
  </w:style>
  <w:style w:type="paragraph" w:customStyle="1" w:styleId="Reference">
    <w:name w:val="Reference"/>
    <w:basedOn w:val="Normal"/>
    <w:pPr>
      <w:numPr>
        <w:numId w:val="10"/>
      </w:numPr>
      <w:spacing w:after="240"/>
      <w:jc w:val="left"/>
    </w:pPr>
  </w:style>
  <w:style w:type="paragraph" w:styleId="Header">
    <w:name w:val="header"/>
    <w:basedOn w:val="Normal"/>
    <w:link w:val="HeaderChar"/>
    <w:pPr>
      <w:tabs>
        <w:tab w:val="center" w:pos="4153"/>
        <w:tab w:val="right" w:pos="9072"/>
      </w:tabs>
    </w:pPr>
    <w:rPr>
      <w:sz w:val="18"/>
      <w:lang w:val="en-US"/>
    </w:rPr>
  </w:style>
  <w:style w:type="paragraph" w:styleId="Footer">
    <w:name w:val="footer"/>
    <w:basedOn w:val="Normal"/>
    <w:link w:val="FooterChar"/>
    <w:pPr>
      <w:tabs>
        <w:tab w:val="center" w:pos="4153"/>
        <w:tab w:val="right" w:pos="8306"/>
      </w:tabs>
    </w:pPr>
    <w:rPr>
      <w:sz w:val="18"/>
      <w:lang w:val="en-US"/>
    </w:rPr>
  </w:style>
  <w:style w:type="paragraph" w:styleId="Caption">
    <w:name w:val="caption"/>
    <w:basedOn w:val="Normal"/>
    <w:next w:val="BodyText"/>
    <w:link w:val="CaptionChar"/>
    <w:qFormat/>
    <w:rsid w:val="00F144B9"/>
    <w:pPr>
      <w:spacing w:before="120" w:after="120"/>
      <w:jc w:val="center"/>
    </w:pPr>
    <w:rPr>
      <w:i/>
      <w:color w:val="7F7F7F" w:themeColor="text1" w:themeTint="80"/>
      <w:lang w:val="en-US"/>
    </w:rPr>
  </w:style>
  <w:style w:type="character" w:styleId="Hyperlink">
    <w:name w:val="Hyperlink"/>
    <w:basedOn w:val="DefaultParagraphFont"/>
    <w:uiPriority w:val="99"/>
    <w:rPr>
      <w:color w:val="0000FF"/>
      <w:u w:val="single"/>
    </w:rPr>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character" w:styleId="LineNumber">
    <w:name w:val="line number"/>
    <w:basedOn w:val="DefaultParagraphFont"/>
  </w:style>
  <w:style w:type="paragraph" w:styleId="BlockText">
    <w:name w:val="Block Text"/>
    <w:basedOn w:val="Normal"/>
    <w:pPr>
      <w:spacing w:after="120"/>
      <w:ind w:left="1440" w:right="1440"/>
    </w:pPr>
  </w:style>
  <w:style w:type="paragraph" w:styleId="BodyText">
    <w:name w:val="Body Text"/>
    <w:basedOn w:val="Normal"/>
    <w:link w:val="BodyTextChar"/>
    <w:qFormat/>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losing">
    <w:name w:val="Closing"/>
    <w:basedOn w:val="Normal"/>
    <w:link w:val="ClosingChar"/>
    <w:pPr>
      <w:ind w:left="4252"/>
    </w:pPr>
  </w:style>
  <w:style w:type="paragraph" w:styleId="CommentText">
    <w:name w:val="annotation text"/>
    <w:basedOn w:val="Normal"/>
    <w:link w:val="CommentTextChar"/>
    <w:qFormat/>
    <w:rPr>
      <w:sz w:val="20"/>
    </w:r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r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FootnoteText">
    <w:name w:val="footnote text"/>
    <w:basedOn w:val="Normal"/>
    <w:link w:val="FootnoteTextChar"/>
    <w:rPr>
      <w:sz w:val="20"/>
    </w:rPr>
  </w:style>
  <w:style w:type="paragraph" w:styleId="Index1">
    <w:name w:val="index 1"/>
    <w:basedOn w:val="Normal"/>
    <w:next w:val="Normal"/>
    <w:autoRedefine/>
    <w:uiPriority w:val="99"/>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style>
  <w:style w:type="paragraph" w:styleId="ListBullet5">
    <w:name w:val="List Bullet 5"/>
    <w:basedOn w:val="Normal"/>
    <w:autoRedefine/>
    <w:pPr>
      <w:numPr>
        <w:numId w:val="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5"/>
      </w:numPr>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ListNumber4">
    <w:name w:val="List Number 4"/>
    <w:basedOn w:val="Normal"/>
    <w:pPr>
      <w:numPr>
        <w:numId w:val="8"/>
      </w:numPr>
    </w:pPr>
  </w:style>
  <w:style w:type="paragraph" w:styleId="ListNumber5">
    <w:name w:val="List Number 5"/>
    <w:basedOn w:val="Normal"/>
    <w:pPr>
      <w:numPr>
        <w:numId w:val="9"/>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ind w:firstLine="567"/>
      <w:jc w:val="both"/>
    </w:pPr>
    <w:rPr>
      <w:rFonts w:ascii="Courier New" w:hAnsi="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uiPriority w:val="99"/>
    <w:rPr>
      <w:rFonts w:ascii="Courier New" w:hAnsi="Courier New"/>
      <w:sz w:val="20"/>
    </w:rPr>
  </w:style>
  <w:style w:type="paragraph" w:styleId="Salutation">
    <w:name w:val="Salutation"/>
    <w:basedOn w:val="Normal"/>
    <w:next w:val="Normal"/>
    <w:link w:val="SalutationChar"/>
  </w:style>
  <w:style w:type="paragraph" w:styleId="Signature">
    <w:name w:val="Signature"/>
    <w:basedOn w:val="Normal"/>
    <w:link w:val="SignatureChar"/>
    <w:pPr>
      <w:ind w:left="4252"/>
    </w:pPr>
  </w:style>
  <w:style w:type="paragraph" w:styleId="Subtitle">
    <w:name w:val="Subtitle"/>
    <w:basedOn w:val="Normal"/>
    <w:link w:val="SubtitleChar"/>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uiPriority w:val="99"/>
    <w:rsid w:val="00FB5F29"/>
    <w:pPr>
      <w:jc w:val="left"/>
    </w:pPr>
    <w:rPr>
      <w:i/>
      <w:iCs/>
      <w:color w:val="00558C"/>
      <w:szCs w:val="20"/>
    </w:rPr>
  </w:style>
  <w:style w:type="paragraph" w:styleId="Title">
    <w:name w:val="Title"/>
    <w:basedOn w:val="Normal"/>
    <w:next w:val="Author"/>
    <w:link w:val="TitleChar"/>
    <w:qFormat/>
    <w:rsid w:val="0097638C"/>
    <w:pPr>
      <w:pageBreakBefore/>
      <w:spacing w:before="240" w:after="60"/>
      <w:jc w:val="center"/>
      <w:outlineLvl w:val="0"/>
    </w:pPr>
    <w:rPr>
      <w:rFonts w:ascii="Arial" w:hAnsi="Arial"/>
      <w:b/>
      <w:color w:val="00558C"/>
      <w:kern w:val="28"/>
      <w:sz w:val="24"/>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AC349B"/>
    <w:pPr>
      <w:tabs>
        <w:tab w:val="left" w:pos="480"/>
        <w:tab w:val="right" w:leader="dot" w:pos="9736"/>
      </w:tabs>
      <w:spacing w:after="120"/>
    </w:pPr>
    <w:rPr>
      <w:b/>
      <w:caps/>
      <w:color w:val="00558C"/>
      <w:sz w:val="24"/>
    </w:rPr>
  </w:style>
  <w:style w:type="paragraph" w:styleId="TOC2">
    <w:name w:val="toc 2"/>
    <w:basedOn w:val="Normal"/>
    <w:next w:val="Normal"/>
    <w:autoRedefine/>
    <w:uiPriority w:val="39"/>
    <w:rsid w:val="00982D7B"/>
    <w:pPr>
      <w:spacing w:after="120"/>
    </w:pPr>
    <w:rPr>
      <w:color w:val="00558C"/>
    </w:rPr>
  </w:style>
  <w:style w:type="paragraph" w:styleId="TOC3">
    <w:name w:val="toc 3"/>
    <w:basedOn w:val="Normal"/>
    <w:next w:val="Normal"/>
    <w:autoRedefine/>
    <w:uiPriority w:val="39"/>
    <w:rsid w:val="00E549C7"/>
    <w:pPr>
      <w:ind w:left="480"/>
    </w:pPr>
    <w:rPr>
      <w:color w:val="00558C"/>
      <w:sz w:val="20"/>
    </w:rPr>
  </w:style>
  <w:style w:type="paragraph" w:styleId="TOC4">
    <w:name w:val="toc 4"/>
    <w:basedOn w:val="Normal"/>
    <w:next w:val="Normal"/>
    <w:autoRedefine/>
    <w:semiHidden/>
    <w:rsid w:val="00E549C7"/>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eferences">
    <w:name w:val="References"/>
    <w:basedOn w:val="Normal"/>
    <w:pPr>
      <w:spacing w:before="40" w:line="200" w:lineRule="atLeast"/>
      <w:ind w:left="426" w:hanging="426"/>
    </w:pPr>
    <w:rPr>
      <w:sz w:val="18"/>
    </w:rPr>
  </w:style>
  <w:style w:type="character" w:styleId="CommentReference">
    <w:name w:val="annotation reference"/>
    <w:basedOn w:val="DefaultParagraphFont"/>
    <w:rPr>
      <w:sz w:val="16"/>
    </w:rPr>
  </w:style>
  <w:style w:type="paragraph" w:customStyle="1" w:styleId="Equation">
    <w:name w:val="Equation"/>
    <w:basedOn w:val="Normal"/>
    <w:next w:val="Normal"/>
    <w:qFormat/>
    <w:pPr>
      <w:spacing w:before="120" w:after="120" w:line="260" w:lineRule="atLeast"/>
    </w:pPr>
  </w:style>
  <w:style w:type="paragraph" w:customStyle="1" w:styleId="FigureCaption">
    <w:name w:val="Figure_Caption"/>
    <w:basedOn w:val="Normal"/>
    <w:qFormat/>
    <w:pPr>
      <w:spacing w:before="120" w:after="120"/>
      <w:jc w:val="center"/>
    </w:pPr>
    <w:rPr>
      <w:iCs/>
      <w:sz w:val="20"/>
      <w:szCs w:val="24"/>
    </w:rPr>
  </w:style>
  <w:style w:type="paragraph" w:customStyle="1" w:styleId="TableCaption0">
    <w:name w:val="Table_Caption"/>
    <w:basedOn w:val="Normal"/>
    <w:pPr>
      <w:keepNext/>
      <w:spacing w:before="240" w:after="120"/>
      <w:jc w:val="center"/>
    </w:pPr>
    <w:rPr>
      <w:sz w:val="20"/>
      <w:szCs w:val="24"/>
    </w:rPr>
  </w:style>
  <w:style w:type="character" w:customStyle="1" w:styleId="CharChar">
    <w:name w:val="Char Char"/>
    <w:basedOn w:val="DefaultParagraphFont"/>
    <w:qFormat/>
    <w:rPr>
      <w:sz w:val="24"/>
      <w:lang w:val="en-US" w:eastAsia="en-US" w:bidi="ar-SA"/>
    </w:rPr>
  </w:style>
  <w:style w:type="character" w:styleId="Emphasis">
    <w:name w:val="Emphasis"/>
    <w:basedOn w:val="DefaultParagraphFont"/>
    <w:qFormat/>
    <w:rsid w:val="0048312F"/>
    <w:rPr>
      <w:b/>
      <w:bCs/>
      <w:i w:val="0"/>
      <w:iCs w:val="0"/>
    </w:rPr>
  </w:style>
  <w:style w:type="paragraph" w:styleId="BalloonText">
    <w:name w:val="Balloon Text"/>
    <w:basedOn w:val="Normal"/>
    <w:link w:val="BalloonTextChar"/>
    <w:rsid w:val="00A93879"/>
    <w:rPr>
      <w:rFonts w:ascii="Tahoma" w:hAnsi="Tahoma" w:cs="Tahoma"/>
      <w:sz w:val="16"/>
      <w:szCs w:val="16"/>
    </w:rPr>
  </w:style>
  <w:style w:type="character" w:customStyle="1" w:styleId="BalloonTextChar">
    <w:name w:val="Balloon Text Char"/>
    <w:basedOn w:val="DefaultParagraphFont"/>
    <w:link w:val="BalloonText"/>
    <w:rsid w:val="00A93879"/>
    <w:rPr>
      <w:rFonts w:ascii="Tahoma" w:hAnsi="Tahoma" w:cs="Tahoma"/>
      <w:sz w:val="16"/>
      <w:szCs w:val="16"/>
      <w:lang w:val="en-GB"/>
    </w:rPr>
  </w:style>
  <w:style w:type="paragraph" w:styleId="CommentSubject">
    <w:name w:val="annotation subject"/>
    <w:basedOn w:val="CommentText"/>
    <w:next w:val="CommentText"/>
    <w:link w:val="CommentSubjectChar"/>
    <w:rsid w:val="008D04CE"/>
    <w:rPr>
      <w:b/>
      <w:bCs/>
    </w:rPr>
  </w:style>
  <w:style w:type="character" w:customStyle="1" w:styleId="CommentTextChar">
    <w:name w:val="Comment Text Char"/>
    <w:basedOn w:val="DefaultParagraphFont"/>
    <w:link w:val="CommentText"/>
    <w:qFormat/>
    <w:rsid w:val="008D04CE"/>
    <w:rPr>
      <w:lang w:val="en-GB"/>
    </w:rPr>
  </w:style>
  <w:style w:type="character" w:customStyle="1" w:styleId="CommentSubjectChar">
    <w:name w:val="Comment Subject Char"/>
    <w:basedOn w:val="CommentTextChar"/>
    <w:link w:val="CommentSubject"/>
    <w:rsid w:val="008D04CE"/>
    <w:rPr>
      <w:lang w:val="en-GB"/>
    </w:rPr>
  </w:style>
  <w:style w:type="paragraph" w:customStyle="1" w:styleId="Bullet1">
    <w:name w:val="Bullet 1"/>
    <w:basedOn w:val="Normal"/>
    <w:qFormat/>
    <w:rsid w:val="00B84889"/>
    <w:pPr>
      <w:numPr>
        <w:numId w:val="13"/>
      </w:numPr>
      <w:spacing w:before="120" w:after="120" w:line="216" w:lineRule="atLeast"/>
      <w:ind w:left="867" w:hanging="357"/>
      <w:jc w:val="left"/>
    </w:pPr>
    <w:rPr>
      <w:rFonts w:ascii="Calibri" w:eastAsia="Calibri" w:hAnsi="Calibri"/>
      <w:color w:val="000000"/>
    </w:rPr>
  </w:style>
  <w:style w:type="numbering" w:styleId="ArticleSection">
    <w:name w:val="Outline List 3"/>
    <w:basedOn w:val="NoList"/>
    <w:rsid w:val="002C678C"/>
    <w:pPr>
      <w:numPr>
        <w:numId w:val="11"/>
      </w:numPr>
    </w:pPr>
  </w:style>
  <w:style w:type="paragraph" w:customStyle="1" w:styleId="Referencelist">
    <w:name w:val="Reference list"/>
    <w:basedOn w:val="Normal"/>
    <w:qFormat/>
    <w:rsid w:val="00F815F4"/>
    <w:pPr>
      <w:numPr>
        <w:numId w:val="12"/>
      </w:numPr>
      <w:spacing w:after="120"/>
    </w:pPr>
    <w:rPr>
      <w:rFonts w:ascii="Calibri" w:hAnsi="Calibri"/>
    </w:rPr>
  </w:style>
  <w:style w:type="paragraph" w:customStyle="1" w:styleId="Quotationparagraph">
    <w:name w:val="Quotation paragraph"/>
    <w:basedOn w:val="BodyText"/>
    <w:link w:val="QuotationparagraphChar"/>
    <w:qFormat/>
    <w:rsid w:val="002C678C"/>
    <w:pPr>
      <w:suppressAutoHyphens/>
      <w:spacing w:line="216" w:lineRule="atLeast"/>
      <w:ind w:left="567" w:right="707"/>
    </w:pPr>
    <w:rPr>
      <w:rFonts w:ascii="Calibri" w:eastAsia="Calibri" w:hAnsi="Calibri"/>
    </w:rPr>
  </w:style>
  <w:style w:type="character" w:customStyle="1" w:styleId="QuotationparagraphChar">
    <w:name w:val="Quotation paragraph Char"/>
    <w:link w:val="Quotationparagraph"/>
    <w:rsid w:val="002C678C"/>
    <w:rPr>
      <w:rFonts w:ascii="Calibri" w:eastAsia="Calibri" w:hAnsi="Calibri"/>
      <w:sz w:val="22"/>
      <w:szCs w:val="22"/>
      <w:lang w:val="en-GB" w:eastAsia="en-US"/>
    </w:rPr>
  </w:style>
  <w:style w:type="character" w:customStyle="1" w:styleId="UnresolvedMention1">
    <w:name w:val="Unresolved Mention1"/>
    <w:basedOn w:val="DefaultParagraphFont"/>
    <w:uiPriority w:val="99"/>
    <w:semiHidden/>
    <w:unhideWhenUsed/>
    <w:rsid w:val="002C678C"/>
    <w:rPr>
      <w:color w:val="605E5C"/>
      <w:shd w:val="clear" w:color="auto" w:fill="E1DFDD"/>
    </w:rPr>
  </w:style>
  <w:style w:type="paragraph" w:styleId="HTMLPreformatted">
    <w:name w:val="HTML Preformatted"/>
    <w:basedOn w:val="Normal"/>
    <w:link w:val="HTMLPreformattedChar"/>
    <w:uiPriority w:val="99"/>
    <w:unhideWhenUsed/>
    <w:rsid w:val="007F0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eastAsia="ko-KR"/>
    </w:rPr>
  </w:style>
  <w:style w:type="character" w:customStyle="1" w:styleId="HTMLPreformattedChar">
    <w:name w:val="HTML Preformatted Char"/>
    <w:basedOn w:val="DefaultParagraphFont"/>
    <w:link w:val="HTMLPreformatted"/>
    <w:uiPriority w:val="99"/>
    <w:rsid w:val="007F0604"/>
    <w:rPr>
      <w:rFonts w:ascii="Courier New" w:hAnsi="Courier New" w:cs="Courier New"/>
    </w:rPr>
  </w:style>
  <w:style w:type="character" w:customStyle="1" w:styleId="y2iqfc">
    <w:name w:val="y2iqfc"/>
    <w:basedOn w:val="DefaultParagraphFont"/>
    <w:rsid w:val="007F0604"/>
  </w:style>
  <w:style w:type="paragraph" w:styleId="Revision">
    <w:name w:val="Revision"/>
    <w:hidden/>
    <w:uiPriority w:val="99"/>
    <w:semiHidden/>
    <w:rsid w:val="006C2903"/>
    <w:rPr>
      <w:sz w:val="24"/>
      <w:lang w:val="en-GB" w:eastAsia="en-US"/>
    </w:rPr>
  </w:style>
  <w:style w:type="character" w:styleId="HTMLCode">
    <w:name w:val="HTML Code"/>
    <w:basedOn w:val="DefaultParagraphFont"/>
    <w:rsid w:val="0063197B"/>
    <w:rPr>
      <w:rFonts w:ascii="Consolas" w:hAnsi="Consolas"/>
      <w:sz w:val="20"/>
      <w:szCs w:val="20"/>
    </w:rPr>
  </w:style>
  <w:style w:type="paragraph" w:customStyle="1" w:styleId="HeaderAbsRefAckBodyCalibriAfter6pt">
    <w:name w:val="Header (Abs.Ref.Ack.) + +Body (Calibri) After:  6 pt"/>
    <w:basedOn w:val="HeaderAbs"/>
    <w:next w:val="BodyText"/>
    <w:qFormat/>
    <w:rsid w:val="00CE1D96"/>
    <w:rPr>
      <w:bCs/>
    </w:rPr>
  </w:style>
  <w:style w:type="character" w:styleId="IntenseReference">
    <w:name w:val="Intense Reference"/>
    <w:basedOn w:val="DefaultParagraphFont"/>
    <w:uiPriority w:val="32"/>
    <w:rsid w:val="00EA6416"/>
    <w:rPr>
      <w:b/>
      <w:bCs/>
      <w:smallCaps/>
      <w:color w:val="4472C4" w:themeColor="accent1"/>
      <w:spacing w:val="5"/>
    </w:rPr>
  </w:style>
  <w:style w:type="character" w:styleId="SubtleReference">
    <w:name w:val="Subtle Reference"/>
    <w:basedOn w:val="DefaultParagraphFont"/>
    <w:uiPriority w:val="31"/>
    <w:rsid w:val="00F815F4"/>
    <w:rPr>
      <w:smallCaps/>
      <w:color w:val="5A5A5A" w:themeColor="text1" w:themeTint="A5"/>
    </w:rPr>
  </w:style>
  <w:style w:type="character" w:styleId="SubtleEmphasis">
    <w:name w:val="Subtle Emphasis"/>
    <w:basedOn w:val="DefaultParagraphFont"/>
    <w:uiPriority w:val="19"/>
    <w:qFormat/>
    <w:rsid w:val="00F815F4"/>
    <w:rPr>
      <w:i/>
      <w:iCs/>
      <w:color w:val="404040" w:themeColor="text1" w:themeTint="BF"/>
    </w:rPr>
  </w:style>
  <w:style w:type="character" w:styleId="Strong">
    <w:name w:val="Strong"/>
    <w:basedOn w:val="DefaultParagraphFont"/>
    <w:qFormat/>
    <w:rsid w:val="00F815F4"/>
    <w:rPr>
      <w:b/>
      <w:bCs/>
    </w:rPr>
  </w:style>
  <w:style w:type="paragraph" w:styleId="ListParagraph">
    <w:name w:val="List Paragraph"/>
    <w:basedOn w:val="Normal"/>
    <w:qFormat/>
    <w:rsid w:val="00C71F34"/>
    <w:pPr>
      <w:numPr>
        <w:numId w:val="27"/>
      </w:numPr>
      <w:spacing w:after="120"/>
      <w:jc w:val="left"/>
    </w:pPr>
    <w:rPr>
      <w:rFonts w:ascii="Calibri" w:eastAsia="Calibri" w:hAnsi="Calibri" w:cs="Times New Roman"/>
      <w:szCs w:val="28"/>
      <w:lang w:val="en-US"/>
    </w:rPr>
  </w:style>
  <w:style w:type="character" w:customStyle="1" w:styleId="HeaderChar">
    <w:name w:val="Header Char"/>
    <w:link w:val="Header"/>
    <w:rsid w:val="00494D0A"/>
    <w:rPr>
      <w:rFonts w:asciiTheme="minorHAnsi" w:hAnsiTheme="minorHAnsi" w:cstheme="minorHAnsi"/>
      <w:sz w:val="18"/>
      <w:szCs w:val="22"/>
      <w:lang w:eastAsia="en-US"/>
    </w:rPr>
  </w:style>
  <w:style w:type="table" w:styleId="TableGrid">
    <w:name w:val="Table Grid"/>
    <w:basedOn w:val="TableNormal"/>
    <w:uiPriority w:val="39"/>
    <w:qFormat/>
    <w:rsid w:val="00E71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96DC7"/>
    <w:rPr>
      <w:rFonts w:ascii="Times New Roman" w:hAnsi="Times New Roman" w:cs="Times New Roman"/>
      <w:sz w:val="24"/>
      <w:szCs w:val="24"/>
    </w:rPr>
  </w:style>
  <w:style w:type="paragraph" w:customStyle="1" w:styleId="Default">
    <w:name w:val="Default"/>
    <w:rsid w:val="006065C9"/>
    <w:pPr>
      <w:autoSpaceDE w:val="0"/>
      <w:autoSpaceDN w:val="0"/>
      <w:adjustRightInd w:val="0"/>
    </w:pPr>
    <w:rPr>
      <w:rFonts w:ascii="Calibri" w:eastAsiaTheme="minorHAnsi" w:hAnsi="Calibri" w:cs="Calibri"/>
      <w:color w:val="000000"/>
      <w:sz w:val="24"/>
      <w:szCs w:val="24"/>
      <w:lang w:val="da-DK" w:eastAsia="en-US"/>
    </w:rPr>
  </w:style>
  <w:style w:type="paragraph" w:customStyle="1" w:styleId="Documentname">
    <w:name w:val="Document name"/>
    <w:basedOn w:val="Normal"/>
    <w:rsid w:val="008354EB"/>
    <w:pPr>
      <w:spacing w:line="500" w:lineRule="exact"/>
      <w:jc w:val="left"/>
    </w:pPr>
    <w:rPr>
      <w:rFonts w:eastAsiaTheme="minorHAnsi" w:cstheme="minorBidi"/>
      <w:caps/>
      <w:color w:val="00558C"/>
      <w:sz w:val="50"/>
      <w:szCs w:val="50"/>
    </w:rPr>
  </w:style>
  <w:style w:type="paragraph" w:customStyle="1" w:styleId="Contents">
    <w:name w:val="Contents"/>
    <w:basedOn w:val="Header"/>
    <w:rsid w:val="005C50FB"/>
    <w:pPr>
      <w:pBdr>
        <w:bottom w:val="single" w:sz="8" w:space="12" w:color="4472C4" w:themeColor="accent1"/>
      </w:pBdr>
      <w:tabs>
        <w:tab w:val="clear" w:pos="4153"/>
        <w:tab w:val="clear" w:pos="9072"/>
      </w:tabs>
      <w:spacing w:before="100" w:line="560" w:lineRule="exact"/>
      <w:jc w:val="left"/>
    </w:pPr>
    <w:rPr>
      <w:rFonts w:eastAsiaTheme="minorHAnsi" w:cstheme="minorBidi"/>
      <w:b/>
      <w:caps/>
      <w:color w:val="009FE5"/>
      <w:sz w:val="56"/>
      <w:szCs w:val="56"/>
      <w:lang w:val="en-GB"/>
    </w:rPr>
  </w:style>
  <w:style w:type="paragraph" w:customStyle="1" w:styleId="Footerportrait">
    <w:name w:val="Footer portrait"/>
    <w:basedOn w:val="Normal"/>
    <w:rsid w:val="00F3746A"/>
    <w:pPr>
      <w:pBdr>
        <w:top w:val="single" w:sz="4" w:space="1" w:color="auto"/>
      </w:pBdr>
      <w:tabs>
        <w:tab w:val="right" w:pos="10206"/>
      </w:tabs>
      <w:spacing w:line="216" w:lineRule="atLeast"/>
      <w:jc w:val="left"/>
    </w:pPr>
    <w:rPr>
      <w:rFonts w:eastAsiaTheme="minorHAnsi" w:cstheme="minorBidi"/>
      <w:b/>
      <w:noProof/>
      <w:color w:val="00558C"/>
      <w:sz w:val="15"/>
      <w:lang w:val="en-US"/>
    </w:rPr>
  </w:style>
  <w:style w:type="character" w:customStyle="1" w:styleId="Heading1Char">
    <w:name w:val="Heading 1 Char"/>
    <w:basedOn w:val="DefaultParagraphFont"/>
    <w:link w:val="Heading1"/>
    <w:rsid w:val="00A9437F"/>
    <w:rPr>
      <w:rFonts w:asciiTheme="minorHAnsi" w:hAnsiTheme="minorHAnsi"/>
      <w:b/>
      <w:caps/>
      <w:noProof/>
      <w:color w:val="00558C"/>
      <w:sz w:val="24"/>
      <w:lang w:eastAsia="en-US"/>
    </w:rPr>
  </w:style>
  <w:style w:type="character" w:customStyle="1" w:styleId="Heading2Char">
    <w:name w:val="Heading 2 Char"/>
    <w:basedOn w:val="DefaultParagraphFont"/>
    <w:link w:val="Heading2"/>
    <w:rsid w:val="003C65E9"/>
    <w:rPr>
      <w:rFonts w:asciiTheme="minorHAnsi" w:hAnsiTheme="minorHAnsi" w:cstheme="minorHAnsi"/>
      <w:b/>
      <w:smallCaps/>
      <w:color w:val="00558C"/>
      <w:sz w:val="22"/>
      <w:szCs w:val="22"/>
      <w:lang w:val="en-GB" w:eastAsia="en-US"/>
    </w:rPr>
  </w:style>
  <w:style w:type="character" w:customStyle="1" w:styleId="BodyTextChar">
    <w:name w:val="Body Text Char"/>
    <w:basedOn w:val="DefaultParagraphFont"/>
    <w:link w:val="BodyText"/>
    <w:qFormat/>
    <w:rsid w:val="00A77325"/>
    <w:rPr>
      <w:rFonts w:asciiTheme="minorHAnsi" w:hAnsiTheme="minorHAnsi" w:cstheme="minorHAnsi"/>
      <w:sz w:val="22"/>
      <w:szCs w:val="22"/>
      <w:lang w:val="en-GB" w:eastAsia="en-US"/>
    </w:rPr>
  </w:style>
  <w:style w:type="paragraph" w:customStyle="1" w:styleId="Session">
    <w:name w:val="Session"/>
    <w:basedOn w:val="Title"/>
    <w:next w:val="Title"/>
    <w:link w:val="SessionChar"/>
    <w:qFormat/>
    <w:rsid w:val="00F05C08"/>
    <w:pPr>
      <w:framePr w:wrap="around" w:hAnchor="margin" w:xAlign="center" w:yAlign="center"/>
      <w:spacing w:before="100" w:beforeAutospacing="1"/>
    </w:pPr>
    <w:rPr>
      <w:caps/>
      <w:sz w:val="40"/>
    </w:rPr>
  </w:style>
  <w:style w:type="character" w:customStyle="1" w:styleId="TitleChar">
    <w:name w:val="Title Char"/>
    <w:basedOn w:val="DefaultParagraphFont"/>
    <w:link w:val="Title"/>
    <w:rsid w:val="0097638C"/>
    <w:rPr>
      <w:rFonts w:ascii="Arial" w:hAnsi="Arial" w:cstheme="minorHAnsi"/>
      <w:b/>
      <w:color w:val="00558C"/>
      <w:kern w:val="28"/>
      <w:sz w:val="24"/>
      <w:szCs w:val="22"/>
      <w:lang w:val="en-GB" w:eastAsia="en-US"/>
    </w:rPr>
  </w:style>
  <w:style w:type="character" w:customStyle="1" w:styleId="SessionChar">
    <w:name w:val="Session Char"/>
    <w:basedOn w:val="TitleChar"/>
    <w:link w:val="Session"/>
    <w:rsid w:val="00F05C08"/>
    <w:rPr>
      <w:rFonts w:ascii="Arial" w:hAnsi="Arial" w:cstheme="minorHAnsi"/>
      <w:b/>
      <w:caps/>
      <w:color w:val="00558C"/>
      <w:kern w:val="28"/>
      <w:sz w:val="40"/>
      <w:szCs w:val="22"/>
      <w:lang w:val="en-GB" w:eastAsia="en-US"/>
    </w:rPr>
  </w:style>
  <w:style w:type="paragraph" w:customStyle="1" w:styleId="Author">
    <w:name w:val="Author"/>
    <w:basedOn w:val="BodyText"/>
    <w:link w:val="AuthorChar"/>
    <w:qFormat/>
    <w:rsid w:val="005F7404"/>
    <w:pPr>
      <w:spacing w:before="120" w:after="0"/>
      <w:contextualSpacing/>
      <w:jc w:val="left"/>
    </w:pPr>
  </w:style>
  <w:style w:type="character" w:customStyle="1" w:styleId="AuthorChar">
    <w:name w:val="Author Char"/>
    <w:basedOn w:val="BodyTextChar"/>
    <w:link w:val="Author"/>
    <w:rsid w:val="005F7404"/>
    <w:rPr>
      <w:rFonts w:asciiTheme="minorHAnsi" w:hAnsiTheme="minorHAnsi" w:cstheme="minorHAnsi"/>
      <w:sz w:val="22"/>
      <w:szCs w:val="22"/>
      <w:lang w:val="en-GB" w:eastAsia="en-US"/>
    </w:rPr>
  </w:style>
  <w:style w:type="character" w:styleId="UnresolvedMention">
    <w:name w:val="Unresolved Mention"/>
    <w:basedOn w:val="DefaultParagraphFont"/>
    <w:uiPriority w:val="99"/>
    <w:semiHidden/>
    <w:unhideWhenUsed/>
    <w:rsid w:val="00E4615A"/>
    <w:rPr>
      <w:color w:val="605E5C"/>
      <w:shd w:val="clear" w:color="auto" w:fill="E1DFDD"/>
    </w:rPr>
  </w:style>
  <w:style w:type="paragraph" w:customStyle="1" w:styleId="Affiliationetc">
    <w:name w:val="Affiliation etc"/>
    <w:basedOn w:val="Normal"/>
    <w:link w:val="AffiliationetcChar"/>
    <w:qFormat/>
    <w:rsid w:val="003B08A7"/>
    <w:pPr>
      <w:spacing w:before="120" w:line="276" w:lineRule="auto"/>
    </w:pPr>
    <w:rPr>
      <w:rFonts w:ascii="Calibri" w:eastAsiaTheme="minorEastAsia" w:hAnsi="Calibri" w:cs="Calibri"/>
      <w:kern w:val="2"/>
      <w:sz w:val="24"/>
      <w:lang w:eastAsia="ko-KR"/>
    </w:rPr>
  </w:style>
  <w:style w:type="character" w:customStyle="1" w:styleId="AffiliationetcChar">
    <w:name w:val="Affiliation etc Char"/>
    <w:basedOn w:val="DefaultParagraphFont"/>
    <w:link w:val="Affiliationetc"/>
    <w:rsid w:val="003B08A7"/>
    <w:rPr>
      <w:rFonts w:ascii="Calibri" w:eastAsiaTheme="minorEastAsia" w:hAnsi="Calibri" w:cs="Calibri"/>
      <w:kern w:val="2"/>
      <w:sz w:val="24"/>
      <w:szCs w:val="22"/>
      <w:lang w:val="en-GB"/>
    </w:rPr>
  </w:style>
  <w:style w:type="table" w:customStyle="1" w:styleId="TableGrid1">
    <w:name w:val="Table Grid1"/>
    <w:basedOn w:val="TableNormal"/>
    <w:next w:val="TableGrid"/>
    <w:uiPriority w:val="39"/>
    <w:rsid w:val="006026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755"/>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A297E"/>
    <w:rPr>
      <w:rFonts w:asciiTheme="minorHAnsi" w:eastAsiaTheme="minorEastAsia" w:hAnsiTheme="minorHAnsi"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5">
    <w:name w:val="List Table 4 Accent 5"/>
    <w:basedOn w:val="TableNormal"/>
    <w:uiPriority w:val="49"/>
    <w:rsid w:val="00E95B07"/>
    <w:rPr>
      <w:rFonts w:eastAsia="Times New Roman"/>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Textbody">
    <w:name w:val="Text body"/>
    <w:basedOn w:val="Normal"/>
    <w:rsid w:val="00C05157"/>
    <w:pPr>
      <w:suppressAutoHyphens/>
      <w:autoSpaceDN w:val="0"/>
      <w:spacing w:after="120"/>
      <w:textAlignment w:val="baseline"/>
    </w:pPr>
    <w:rPr>
      <w:rFonts w:ascii="Calibri" w:eastAsia="Calibri" w:hAnsi="Calibri" w:cs="Calibri"/>
      <w:kern w:val="3"/>
    </w:rPr>
  </w:style>
  <w:style w:type="paragraph" w:customStyle="1" w:styleId="Standard">
    <w:name w:val="Standard"/>
    <w:rsid w:val="00205A45"/>
    <w:pPr>
      <w:suppressAutoHyphens/>
      <w:autoSpaceDN w:val="0"/>
      <w:jc w:val="both"/>
      <w:textAlignment w:val="baseline"/>
    </w:pPr>
    <w:rPr>
      <w:rFonts w:ascii="Calibri" w:eastAsia="Calibri" w:hAnsi="Calibri" w:cs="Calibri"/>
      <w:kern w:val="3"/>
      <w:sz w:val="22"/>
      <w:szCs w:val="22"/>
      <w:lang w:val="en-GB" w:eastAsia="en-US"/>
    </w:rPr>
  </w:style>
  <w:style w:type="numbering" w:customStyle="1" w:styleId="WWNum1">
    <w:name w:val="WWNum1"/>
    <w:basedOn w:val="NoList"/>
    <w:rsid w:val="00205A45"/>
    <w:pPr>
      <w:numPr>
        <w:numId w:val="14"/>
      </w:numPr>
    </w:pPr>
  </w:style>
  <w:style w:type="numbering" w:customStyle="1" w:styleId="WWNum22">
    <w:name w:val="WWNum22"/>
    <w:basedOn w:val="NoList"/>
    <w:rsid w:val="00205A45"/>
    <w:pPr>
      <w:numPr>
        <w:numId w:val="15"/>
      </w:numPr>
    </w:pPr>
  </w:style>
  <w:style w:type="paragraph" w:styleId="Bibliography">
    <w:name w:val="Bibliography"/>
    <w:basedOn w:val="Normal"/>
    <w:next w:val="Normal"/>
    <w:uiPriority w:val="37"/>
    <w:unhideWhenUsed/>
    <w:rsid w:val="00CE2805"/>
  </w:style>
  <w:style w:type="table" w:customStyle="1" w:styleId="TableGrid4">
    <w:name w:val="Table Grid4"/>
    <w:basedOn w:val="TableNormal"/>
    <w:next w:val="TableGrid"/>
    <w:rsid w:val="00CE28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F5EAF"/>
    <w:pPr>
      <w:jc w:val="both"/>
    </w:pPr>
    <w:rPr>
      <w:rFonts w:asciiTheme="minorHAnsi" w:eastAsiaTheme="minorHAnsi" w:hAnsiTheme="minorHAnsi" w:cstheme="minorBidi"/>
      <w:sz w:val="22"/>
      <w:szCs w:val="22"/>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691DB2"/>
    <w:rPr>
      <w:rFonts w:asciiTheme="minorHAnsi" w:eastAsiaTheme="minorHAnsi" w:hAnsiTheme="minorHAnsi" w:cstheme="minorBidi"/>
      <w:sz w:val="22"/>
      <w:szCs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C70A4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rsid w:val="00296683"/>
    <w:pPr>
      <w:spacing w:before="120" w:after="120"/>
      <w:jc w:val="center"/>
    </w:pPr>
    <w:rPr>
      <w:rFonts w:eastAsia="Times New Roman"/>
      <w:lang w:val="en-US"/>
    </w:rPr>
  </w:style>
  <w:style w:type="table" w:customStyle="1" w:styleId="TableGrid8">
    <w:name w:val="Table Grid8"/>
    <w:basedOn w:val="TableNormal"/>
    <w:next w:val="TableGrid"/>
    <w:rsid w:val="00F3233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6farbig1">
    <w:name w:val="Gitternetztabelle 6 farbig1"/>
    <w:basedOn w:val="TableNormal"/>
    <w:uiPriority w:val="51"/>
    <w:rsid w:val="00654957"/>
    <w:rPr>
      <w:rFonts w:eastAsia="Times New Roman"/>
      <w:color w:val="000000" w:themeColor="text1"/>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9">
    <w:name w:val="Table Grid9"/>
    <w:basedOn w:val="TableNormal"/>
    <w:next w:val="TableGrid"/>
    <w:rsid w:val="003D29F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바탕글"/>
    <w:basedOn w:val="Normal"/>
    <w:rsid w:val="008312C9"/>
    <w:pPr>
      <w:widowControl w:val="0"/>
      <w:wordWrap w:val="0"/>
      <w:autoSpaceDE w:val="0"/>
      <w:autoSpaceDN w:val="0"/>
      <w:spacing w:line="384" w:lineRule="auto"/>
      <w:textAlignment w:val="baseline"/>
    </w:pPr>
    <w:rPr>
      <w:rFonts w:ascii="함초롬바탕" w:eastAsia="Gulim" w:hAnsi="Gulim" w:cs="Gulim"/>
      <w:color w:val="000000"/>
      <w:sz w:val="20"/>
      <w:szCs w:val="20"/>
      <w:lang w:val="en-US" w:eastAsia="ko-KR"/>
    </w:rPr>
  </w:style>
  <w:style w:type="table" w:customStyle="1" w:styleId="TableGrid10">
    <w:name w:val="Table Grid10"/>
    <w:basedOn w:val="TableNormal"/>
    <w:next w:val="TableGrid"/>
    <w:rsid w:val="003C6FF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A407D"/>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B474B"/>
  </w:style>
  <w:style w:type="character" w:styleId="PlaceholderText">
    <w:name w:val="Placeholder Text"/>
    <w:basedOn w:val="DefaultParagraphFont"/>
    <w:uiPriority w:val="99"/>
    <w:semiHidden/>
    <w:rsid w:val="00DB474B"/>
    <w:rPr>
      <w:color w:val="808080"/>
    </w:rPr>
  </w:style>
  <w:style w:type="table" w:customStyle="1" w:styleId="TableGrid12">
    <w:name w:val="Table Grid12"/>
    <w:basedOn w:val="TableNormal"/>
    <w:next w:val="TableGrid"/>
    <w:rsid w:val="00DB474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120512"/>
    <w:rPr>
      <w:vertAlign w:val="superscript"/>
    </w:rPr>
  </w:style>
  <w:style w:type="paragraph" w:customStyle="1" w:styleId="21">
    <w:name w:val="正文首行缩进 21"/>
    <w:basedOn w:val="BodyTextIndent"/>
    <w:qFormat/>
    <w:rsid w:val="00291A64"/>
    <w:pPr>
      <w:autoSpaceDE w:val="0"/>
      <w:autoSpaceDN w:val="0"/>
      <w:spacing w:before="100" w:beforeAutospacing="1"/>
      <w:jc w:val="left"/>
    </w:pPr>
    <w:rPr>
      <w:rFonts w:ascii="SimSun" w:eastAsia="SimSun" w:hAnsi="SimSun" w:cs="SimSun"/>
    </w:rPr>
  </w:style>
  <w:style w:type="paragraph" w:customStyle="1" w:styleId="a0">
    <w:name w:val="报告正文"/>
    <w:basedOn w:val="Normal"/>
    <w:qFormat/>
    <w:rsid w:val="00291A64"/>
    <w:pPr>
      <w:spacing w:line="360" w:lineRule="auto"/>
      <w:ind w:firstLineChars="200" w:firstLine="200"/>
    </w:pPr>
    <w:rPr>
      <w:rFonts w:eastAsia="Times New Roman"/>
      <w:sz w:val="28"/>
    </w:rPr>
  </w:style>
  <w:style w:type="numbering" w:customStyle="1" w:styleId="NoList2">
    <w:name w:val="No List2"/>
    <w:next w:val="NoList"/>
    <w:uiPriority w:val="99"/>
    <w:semiHidden/>
    <w:unhideWhenUsed/>
    <w:rsid w:val="00904263"/>
  </w:style>
  <w:style w:type="paragraph" w:customStyle="1" w:styleId="Figure0">
    <w:name w:val="Figure"/>
    <w:basedOn w:val="Caption"/>
    <w:link w:val="FigureChar"/>
    <w:qFormat/>
    <w:rsid w:val="00904263"/>
    <w:pPr>
      <w:keepNext/>
      <w:spacing w:before="240" w:after="0"/>
    </w:pPr>
    <w:rPr>
      <w:rFonts w:eastAsia="Times New Roman"/>
    </w:rPr>
  </w:style>
  <w:style w:type="table" w:customStyle="1" w:styleId="TableGrid13">
    <w:name w:val="Table Grid13"/>
    <w:basedOn w:val="TableNormal"/>
    <w:next w:val="TableGrid"/>
    <w:uiPriority w:val="59"/>
    <w:rsid w:val="00904263"/>
    <w:pPr>
      <w:keepNex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Normal"/>
    <w:link w:val="TableHeaderChar"/>
    <w:qFormat/>
    <w:rsid w:val="00904263"/>
    <w:pPr>
      <w:keepNext/>
      <w:jc w:val="left"/>
    </w:pPr>
    <w:rPr>
      <w:rFonts w:eastAsia="Times New Roman"/>
    </w:rPr>
  </w:style>
  <w:style w:type="character" w:customStyle="1" w:styleId="TableHeaderChar">
    <w:name w:val="Table Header Char"/>
    <w:basedOn w:val="DefaultParagraphFont"/>
    <w:link w:val="TableHeader"/>
    <w:rsid w:val="00904263"/>
    <w:rPr>
      <w:rFonts w:asciiTheme="minorHAnsi" w:eastAsia="Times New Roman" w:hAnsiTheme="minorHAnsi" w:cstheme="minorHAnsi"/>
      <w:sz w:val="22"/>
      <w:szCs w:val="22"/>
      <w:lang w:val="en-GB" w:eastAsia="en-US"/>
    </w:rPr>
  </w:style>
  <w:style w:type="character" w:customStyle="1" w:styleId="FigureChar">
    <w:name w:val="Figure Char"/>
    <w:basedOn w:val="DefaultParagraphFont"/>
    <w:link w:val="Figure0"/>
    <w:rsid w:val="00904263"/>
    <w:rPr>
      <w:rFonts w:asciiTheme="minorHAnsi" w:eastAsia="Times New Roman" w:hAnsiTheme="minorHAnsi" w:cstheme="minorHAnsi"/>
      <w:sz w:val="22"/>
      <w:szCs w:val="22"/>
      <w:lang w:eastAsia="en-US"/>
    </w:rPr>
  </w:style>
  <w:style w:type="character" w:customStyle="1" w:styleId="FootnoteTextChar">
    <w:name w:val="Footnote Text Char"/>
    <w:basedOn w:val="DefaultParagraphFont"/>
    <w:link w:val="FootnoteText"/>
    <w:rsid w:val="00904263"/>
    <w:rPr>
      <w:rFonts w:asciiTheme="minorHAnsi" w:hAnsiTheme="minorHAnsi" w:cstheme="minorHAnsi"/>
      <w:szCs w:val="22"/>
      <w:lang w:val="en-GB" w:eastAsia="en-US"/>
    </w:rPr>
  </w:style>
  <w:style w:type="character" w:customStyle="1" w:styleId="rynqvb">
    <w:name w:val="rynqvb"/>
    <w:basedOn w:val="DefaultParagraphFont"/>
    <w:rsid w:val="00566F41"/>
  </w:style>
  <w:style w:type="numbering" w:customStyle="1" w:styleId="NoList3">
    <w:name w:val="No List3"/>
    <w:next w:val="NoList"/>
    <w:uiPriority w:val="99"/>
    <w:semiHidden/>
    <w:unhideWhenUsed/>
    <w:rsid w:val="00C554F5"/>
  </w:style>
  <w:style w:type="paragraph" w:customStyle="1" w:styleId="Figure">
    <w:name w:val="Figure_#"/>
    <w:basedOn w:val="Normal"/>
    <w:next w:val="Normal"/>
    <w:qFormat/>
    <w:rsid w:val="00C554F5"/>
    <w:pPr>
      <w:numPr>
        <w:numId w:val="16"/>
      </w:numPr>
      <w:spacing w:before="120" w:after="360"/>
      <w:jc w:val="center"/>
    </w:pPr>
    <w:rPr>
      <w:rFonts w:ascii="Arial" w:eastAsia="Calibri" w:hAnsi="Arial" w:cs="Calibri"/>
      <w:i/>
      <w:szCs w:val="20"/>
      <w:lang w:eastAsia="en-GB"/>
    </w:rPr>
  </w:style>
  <w:style w:type="paragraph" w:customStyle="1" w:styleId="Table">
    <w:name w:val="Table_#"/>
    <w:basedOn w:val="Normal"/>
    <w:next w:val="Normal"/>
    <w:qFormat/>
    <w:rsid w:val="00C554F5"/>
    <w:pPr>
      <w:keepNext/>
      <w:numPr>
        <w:numId w:val="17"/>
      </w:numPr>
      <w:spacing w:before="120" w:after="120"/>
      <w:jc w:val="center"/>
    </w:pPr>
    <w:rPr>
      <w:rFonts w:ascii="Arial" w:eastAsia="Calibri" w:hAnsi="Arial" w:cs="Calibri"/>
      <w:i/>
      <w:szCs w:val="20"/>
      <w:lang w:eastAsia="en-GB"/>
    </w:rPr>
  </w:style>
  <w:style w:type="table" w:customStyle="1" w:styleId="TableGrid14">
    <w:name w:val="Table Grid14"/>
    <w:basedOn w:val="TableNormal"/>
    <w:next w:val="TableGrid"/>
    <w:uiPriority w:val="59"/>
    <w:rsid w:val="00C554F5"/>
    <w:rPr>
      <w:rFonts w:ascii="Calibri" w:eastAsia="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AC0237"/>
  </w:style>
  <w:style w:type="character" w:customStyle="1" w:styleId="Heading3Char">
    <w:name w:val="Heading 3 Char"/>
    <w:basedOn w:val="DefaultParagraphFont"/>
    <w:link w:val="Heading3"/>
    <w:rsid w:val="00303FC6"/>
    <w:rPr>
      <w:rFonts w:asciiTheme="minorHAnsi" w:hAnsiTheme="minorHAnsi" w:cstheme="minorHAnsi"/>
      <w:i/>
      <w:color w:val="00558C"/>
      <w:sz w:val="22"/>
      <w:szCs w:val="22"/>
      <w:lang w:val="en-GB" w:eastAsia="en-US"/>
    </w:rPr>
  </w:style>
  <w:style w:type="character" w:customStyle="1" w:styleId="Heading4Char">
    <w:name w:val="Heading 4 Char"/>
    <w:basedOn w:val="DefaultParagraphFont"/>
    <w:link w:val="Heading4"/>
    <w:rsid w:val="00AC0237"/>
    <w:rPr>
      <w:rFonts w:ascii="Arial" w:hAnsi="Arial" w:cstheme="minorHAnsi"/>
      <w:sz w:val="22"/>
      <w:szCs w:val="22"/>
      <w:lang w:val="en-GB" w:eastAsia="en-US"/>
    </w:rPr>
  </w:style>
  <w:style w:type="character" w:customStyle="1" w:styleId="Heading5Char">
    <w:name w:val="Heading 5 Char"/>
    <w:basedOn w:val="DefaultParagraphFont"/>
    <w:link w:val="Heading5"/>
    <w:rsid w:val="00AC0237"/>
    <w:rPr>
      <w:rFonts w:asciiTheme="minorHAnsi" w:hAnsiTheme="minorHAnsi" w:cstheme="minorHAnsi"/>
      <w:sz w:val="22"/>
      <w:szCs w:val="22"/>
      <w:lang w:val="en-GB" w:eastAsia="en-US"/>
    </w:rPr>
  </w:style>
  <w:style w:type="character" w:customStyle="1" w:styleId="Heading6Char">
    <w:name w:val="Heading 6 Char"/>
    <w:basedOn w:val="DefaultParagraphFont"/>
    <w:link w:val="Heading6"/>
    <w:rsid w:val="00AC0237"/>
    <w:rPr>
      <w:rFonts w:asciiTheme="minorHAnsi" w:hAnsiTheme="minorHAnsi" w:cstheme="minorHAnsi"/>
      <w:i/>
      <w:sz w:val="22"/>
      <w:szCs w:val="22"/>
      <w:lang w:val="en-GB" w:eastAsia="en-US"/>
    </w:rPr>
  </w:style>
  <w:style w:type="character" w:customStyle="1" w:styleId="Heading7Char">
    <w:name w:val="Heading 7 Char"/>
    <w:basedOn w:val="DefaultParagraphFont"/>
    <w:link w:val="Heading7"/>
    <w:rsid w:val="00AC0237"/>
    <w:rPr>
      <w:rFonts w:ascii="Arial" w:hAnsi="Arial" w:cstheme="minorHAnsi"/>
      <w:szCs w:val="22"/>
      <w:lang w:val="en-GB" w:eastAsia="en-US"/>
    </w:rPr>
  </w:style>
  <w:style w:type="character" w:customStyle="1" w:styleId="Heading8Char">
    <w:name w:val="Heading 8 Char"/>
    <w:basedOn w:val="DefaultParagraphFont"/>
    <w:link w:val="Heading8"/>
    <w:rsid w:val="00AC0237"/>
    <w:rPr>
      <w:rFonts w:ascii="Arial" w:hAnsi="Arial" w:cstheme="minorHAnsi"/>
      <w:i/>
      <w:szCs w:val="22"/>
      <w:lang w:val="en-GB" w:eastAsia="en-US"/>
    </w:rPr>
  </w:style>
  <w:style w:type="character" w:customStyle="1" w:styleId="Heading9Char">
    <w:name w:val="Heading 9 Char"/>
    <w:basedOn w:val="DefaultParagraphFont"/>
    <w:link w:val="Heading9"/>
    <w:rsid w:val="00AC0237"/>
    <w:rPr>
      <w:rFonts w:ascii="Arial" w:hAnsi="Arial" w:cstheme="minorHAnsi"/>
      <w:b/>
      <w:i/>
      <w:sz w:val="18"/>
      <w:szCs w:val="22"/>
      <w:lang w:val="en-GB" w:eastAsia="en-US"/>
    </w:rPr>
  </w:style>
  <w:style w:type="character" w:customStyle="1" w:styleId="FooterChar">
    <w:name w:val="Footer Char"/>
    <w:basedOn w:val="DefaultParagraphFont"/>
    <w:link w:val="Footer"/>
    <w:rsid w:val="00AC0237"/>
    <w:rPr>
      <w:rFonts w:asciiTheme="minorHAnsi" w:hAnsiTheme="minorHAnsi" w:cstheme="minorHAnsi"/>
      <w:sz w:val="18"/>
      <w:szCs w:val="22"/>
      <w:lang w:eastAsia="en-US"/>
    </w:rPr>
  </w:style>
  <w:style w:type="character" w:customStyle="1" w:styleId="BodyText2Char">
    <w:name w:val="Body Text 2 Char"/>
    <w:basedOn w:val="DefaultParagraphFont"/>
    <w:link w:val="BodyText2"/>
    <w:rsid w:val="00AC0237"/>
    <w:rPr>
      <w:rFonts w:asciiTheme="minorHAnsi" w:hAnsiTheme="minorHAnsi" w:cstheme="minorHAnsi"/>
      <w:sz w:val="22"/>
      <w:szCs w:val="22"/>
      <w:lang w:val="en-GB" w:eastAsia="en-US"/>
    </w:rPr>
  </w:style>
  <w:style w:type="character" w:customStyle="1" w:styleId="BodyText3Char">
    <w:name w:val="Body Text 3 Char"/>
    <w:basedOn w:val="DefaultParagraphFont"/>
    <w:link w:val="BodyText3"/>
    <w:rsid w:val="00AC0237"/>
    <w:rPr>
      <w:rFonts w:asciiTheme="minorHAnsi" w:hAnsiTheme="minorHAnsi" w:cstheme="minorHAnsi"/>
      <w:sz w:val="16"/>
      <w:szCs w:val="22"/>
      <w:lang w:val="en-GB" w:eastAsia="en-US"/>
    </w:rPr>
  </w:style>
  <w:style w:type="character" w:customStyle="1" w:styleId="BodyTextFirstIndentChar">
    <w:name w:val="Body Text First Indent Char"/>
    <w:basedOn w:val="BodyTextChar"/>
    <w:link w:val="BodyTextFirstIndent"/>
    <w:rsid w:val="00AC0237"/>
    <w:rPr>
      <w:rFonts w:asciiTheme="minorHAnsi" w:hAnsiTheme="minorHAnsi" w:cstheme="minorHAnsi"/>
      <w:sz w:val="22"/>
      <w:szCs w:val="22"/>
      <w:lang w:val="en-GB" w:eastAsia="en-US"/>
    </w:rPr>
  </w:style>
  <w:style w:type="character" w:customStyle="1" w:styleId="BodyTextIndentChar">
    <w:name w:val="Body Text Indent Char"/>
    <w:basedOn w:val="DefaultParagraphFont"/>
    <w:link w:val="BodyTextIndent"/>
    <w:rsid w:val="00AC0237"/>
    <w:rPr>
      <w:rFonts w:asciiTheme="minorHAnsi" w:hAnsiTheme="minorHAnsi" w:cstheme="minorHAnsi"/>
      <w:sz w:val="22"/>
      <w:szCs w:val="22"/>
      <w:lang w:val="en-GB" w:eastAsia="en-US"/>
    </w:rPr>
  </w:style>
  <w:style w:type="character" w:customStyle="1" w:styleId="BodyTextFirstIndent2Char">
    <w:name w:val="Body Text First Indent 2 Char"/>
    <w:basedOn w:val="BodyTextIndentChar"/>
    <w:link w:val="BodyTextFirstIndent2"/>
    <w:rsid w:val="00AC0237"/>
    <w:rPr>
      <w:rFonts w:asciiTheme="minorHAnsi" w:hAnsiTheme="minorHAnsi" w:cstheme="minorHAnsi"/>
      <w:sz w:val="22"/>
      <w:szCs w:val="22"/>
      <w:lang w:val="en-GB" w:eastAsia="en-US"/>
    </w:rPr>
  </w:style>
  <w:style w:type="character" w:customStyle="1" w:styleId="BodyTextIndent2Char">
    <w:name w:val="Body Text Indent 2 Char"/>
    <w:basedOn w:val="DefaultParagraphFont"/>
    <w:link w:val="BodyTextIndent2"/>
    <w:rsid w:val="00AC0237"/>
    <w:rPr>
      <w:rFonts w:asciiTheme="minorHAnsi" w:hAnsiTheme="minorHAnsi" w:cstheme="minorHAnsi"/>
      <w:sz w:val="22"/>
      <w:szCs w:val="22"/>
      <w:lang w:val="en-GB" w:eastAsia="en-US"/>
    </w:rPr>
  </w:style>
  <w:style w:type="character" w:customStyle="1" w:styleId="BodyTextIndent3Char">
    <w:name w:val="Body Text Indent 3 Char"/>
    <w:basedOn w:val="DefaultParagraphFont"/>
    <w:link w:val="BodyTextIndent3"/>
    <w:rsid w:val="00AC0237"/>
    <w:rPr>
      <w:rFonts w:asciiTheme="minorHAnsi" w:hAnsiTheme="minorHAnsi" w:cstheme="minorHAnsi"/>
      <w:sz w:val="16"/>
      <w:szCs w:val="22"/>
      <w:lang w:val="en-GB" w:eastAsia="en-US"/>
    </w:rPr>
  </w:style>
  <w:style w:type="character" w:customStyle="1" w:styleId="ClosingChar">
    <w:name w:val="Closing Char"/>
    <w:basedOn w:val="DefaultParagraphFont"/>
    <w:link w:val="Closing"/>
    <w:rsid w:val="00AC0237"/>
    <w:rPr>
      <w:rFonts w:asciiTheme="minorHAnsi" w:hAnsiTheme="minorHAnsi" w:cstheme="minorHAnsi"/>
      <w:sz w:val="22"/>
      <w:szCs w:val="22"/>
      <w:lang w:val="en-GB" w:eastAsia="en-US"/>
    </w:rPr>
  </w:style>
  <w:style w:type="character" w:customStyle="1" w:styleId="DateChar">
    <w:name w:val="Date Char"/>
    <w:basedOn w:val="DefaultParagraphFont"/>
    <w:link w:val="Date"/>
    <w:rsid w:val="00AC0237"/>
    <w:rPr>
      <w:rFonts w:asciiTheme="minorHAnsi" w:hAnsiTheme="minorHAnsi" w:cstheme="minorHAnsi"/>
      <w:sz w:val="22"/>
      <w:szCs w:val="22"/>
      <w:lang w:val="en-GB" w:eastAsia="en-US"/>
    </w:rPr>
  </w:style>
  <w:style w:type="character" w:customStyle="1" w:styleId="DocumentMapChar">
    <w:name w:val="Document Map Char"/>
    <w:basedOn w:val="DefaultParagraphFont"/>
    <w:link w:val="DocumentMap"/>
    <w:semiHidden/>
    <w:rsid w:val="00AC0237"/>
    <w:rPr>
      <w:rFonts w:ascii="Tahoma" w:hAnsi="Tahoma" w:cstheme="minorHAnsi"/>
      <w:sz w:val="22"/>
      <w:szCs w:val="22"/>
      <w:shd w:val="clear" w:color="auto" w:fill="000080"/>
      <w:lang w:val="en-GB" w:eastAsia="en-US"/>
    </w:rPr>
  </w:style>
  <w:style w:type="character" w:customStyle="1" w:styleId="EndnoteTextChar">
    <w:name w:val="Endnote Text Char"/>
    <w:basedOn w:val="DefaultParagraphFont"/>
    <w:link w:val="EndnoteText"/>
    <w:semiHidden/>
    <w:rsid w:val="00AC0237"/>
    <w:rPr>
      <w:rFonts w:asciiTheme="minorHAnsi" w:hAnsiTheme="minorHAnsi" w:cstheme="minorHAnsi"/>
      <w:szCs w:val="22"/>
      <w:lang w:val="en-GB" w:eastAsia="en-US"/>
    </w:rPr>
  </w:style>
  <w:style w:type="character" w:customStyle="1" w:styleId="MacroTextChar">
    <w:name w:val="Macro Text Char"/>
    <w:basedOn w:val="DefaultParagraphFont"/>
    <w:link w:val="MacroText"/>
    <w:semiHidden/>
    <w:rsid w:val="00AC0237"/>
    <w:rPr>
      <w:rFonts w:ascii="Courier New" w:hAnsi="Courier New"/>
      <w:lang w:val="en-GB" w:eastAsia="en-US"/>
    </w:rPr>
  </w:style>
  <w:style w:type="character" w:customStyle="1" w:styleId="MessageHeaderChar">
    <w:name w:val="Message Header Char"/>
    <w:basedOn w:val="DefaultParagraphFont"/>
    <w:link w:val="MessageHeader"/>
    <w:rsid w:val="00AC0237"/>
    <w:rPr>
      <w:rFonts w:ascii="Arial" w:hAnsi="Arial" w:cstheme="minorHAnsi"/>
      <w:sz w:val="22"/>
      <w:szCs w:val="22"/>
      <w:shd w:val="pct20" w:color="auto" w:fill="auto"/>
      <w:lang w:val="en-GB" w:eastAsia="en-US"/>
    </w:rPr>
  </w:style>
  <w:style w:type="character" w:customStyle="1" w:styleId="NoteHeadingChar">
    <w:name w:val="Note Heading Char"/>
    <w:basedOn w:val="DefaultParagraphFont"/>
    <w:link w:val="NoteHeading"/>
    <w:rsid w:val="00AC0237"/>
    <w:rPr>
      <w:rFonts w:asciiTheme="minorHAnsi" w:hAnsiTheme="minorHAnsi" w:cstheme="minorHAnsi"/>
      <w:sz w:val="22"/>
      <w:szCs w:val="22"/>
      <w:lang w:val="en-GB" w:eastAsia="en-US"/>
    </w:rPr>
  </w:style>
  <w:style w:type="character" w:customStyle="1" w:styleId="PlainTextChar">
    <w:name w:val="Plain Text Char"/>
    <w:basedOn w:val="DefaultParagraphFont"/>
    <w:link w:val="PlainText"/>
    <w:uiPriority w:val="99"/>
    <w:rsid w:val="00AC0237"/>
    <w:rPr>
      <w:rFonts w:ascii="Courier New" w:hAnsi="Courier New" w:cstheme="minorHAnsi"/>
      <w:szCs w:val="22"/>
      <w:lang w:val="en-GB" w:eastAsia="en-US"/>
    </w:rPr>
  </w:style>
  <w:style w:type="character" w:customStyle="1" w:styleId="SalutationChar">
    <w:name w:val="Salutation Char"/>
    <w:basedOn w:val="DefaultParagraphFont"/>
    <w:link w:val="Salutation"/>
    <w:rsid w:val="00AC0237"/>
    <w:rPr>
      <w:rFonts w:asciiTheme="minorHAnsi" w:hAnsiTheme="minorHAnsi" w:cstheme="minorHAnsi"/>
      <w:sz w:val="22"/>
      <w:szCs w:val="22"/>
      <w:lang w:val="en-GB" w:eastAsia="en-US"/>
    </w:rPr>
  </w:style>
  <w:style w:type="character" w:customStyle="1" w:styleId="SignatureChar">
    <w:name w:val="Signature Char"/>
    <w:basedOn w:val="DefaultParagraphFont"/>
    <w:link w:val="Signature"/>
    <w:rsid w:val="00AC0237"/>
    <w:rPr>
      <w:rFonts w:asciiTheme="minorHAnsi" w:hAnsiTheme="minorHAnsi" w:cstheme="minorHAnsi"/>
      <w:sz w:val="22"/>
      <w:szCs w:val="22"/>
      <w:lang w:val="en-GB" w:eastAsia="en-US"/>
    </w:rPr>
  </w:style>
  <w:style w:type="character" w:customStyle="1" w:styleId="SubtitleChar">
    <w:name w:val="Subtitle Char"/>
    <w:basedOn w:val="DefaultParagraphFont"/>
    <w:link w:val="Subtitle"/>
    <w:rsid w:val="00AC0237"/>
    <w:rPr>
      <w:rFonts w:ascii="Arial" w:hAnsi="Arial" w:cstheme="minorHAnsi"/>
      <w:sz w:val="22"/>
      <w:szCs w:val="22"/>
      <w:lang w:val="en-GB" w:eastAsia="en-US"/>
    </w:rPr>
  </w:style>
  <w:style w:type="numbering" w:customStyle="1" w:styleId="ArticleSection1">
    <w:name w:val="Article / Section1"/>
    <w:basedOn w:val="NoList"/>
    <w:next w:val="ArticleSection"/>
    <w:rsid w:val="00AC0237"/>
    <w:pPr>
      <w:numPr>
        <w:numId w:val="13"/>
      </w:numPr>
    </w:pPr>
  </w:style>
  <w:style w:type="paragraph" w:customStyle="1" w:styleId="Textedesaisie">
    <w:name w:val="Texte de saisie"/>
    <w:basedOn w:val="Normal"/>
    <w:uiPriority w:val="99"/>
    <w:qFormat/>
    <w:rsid w:val="00AC0237"/>
    <w:pPr>
      <w:tabs>
        <w:tab w:val="left" w:pos="3686"/>
      </w:tabs>
      <w:spacing w:line="216" w:lineRule="atLeast"/>
      <w:jc w:val="left"/>
    </w:pPr>
    <w:rPr>
      <w:rFonts w:eastAsiaTheme="minorEastAsia" w:cstheme="minorBidi"/>
      <w:color w:val="4472C4" w:themeColor="accent1"/>
      <w:sz w:val="18"/>
      <w:szCs w:val="18"/>
      <w:lang w:val="en-US"/>
    </w:rPr>
  </w:style>
  <w:style w:type="paragraph" w:customStyle="1" w:styleId="Tabelleneintrge">
    <w:name w:val="Tabelleneinträge"/>
    <w:basedOn w:val="Normal"/>
    <w:rsid w:val="00AC0237"/>
    <w:pPr>
      <w:tabs>
        <w:tab w:val="center" w:pos="4536"/>
        <w:tab w:val="right" w:pos="9072"/>
      </w:tabs>
      <w:spacing w:before="40" w:after="40"/>
    </w:pPr>
    <w:rPr>
      <w:rFonts w:ascii="Arial" w:eastAsia="Times New Roman" w:hAnsi="Arial" w:cs="Times New Roman"/>
      <w:sz w:val="18"/>
      <w:szCs w:val="20"/>
      <w:lang w:val="de-DE" w:eastAsia="de-DE"/>
    </w:rPr>
  </w:style>
  <w:style w:type="table" w:customStyle="1" w:styleId="TableGrid15">
    <w:name w:val="Table Grid15"/>
    <w:basedOn w:val="TableNormal"/>
    <w:next w:val="TableGrid"/>
    <w:rsid w:val="00AC023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C0237"/>
    <w:rPr>
      <w:rFonts w:ascii="Calibri" w:eastAsia="Times New Roman" w:hAnsi="Calibri"/>
      <w:sz w:val="22"/>
      <w:szCs w:val="22"/>
      <w:lang w:val="de-DE" w:eastAsia="de-DE"/>
    </w:rPr>
  </w:style>
  <w:style w:type="character" w:customStyle="1" w:styleId="NoSpacingChar">
    <w:name w:val="No Spacing Char"/>
    <w:link w:val="NoSpacing"/>
    <w:uiPriority w:val="1"/>
    <w:rsid w:val="00AC0237"/>
    <w:rPr>
      <w:rFonts w:ascii="Calibri" w:eastAsia="Times New Roman" w:hAnsi="Calibri"/>
      <w:sz w:val="22"/>
      <w:szCs w:val="22"/>
      <w:lang w:val="de-DE" w:eastAsia="de-DE"/>
    </w:rPr>
  </w:style>
  <w:style w:type="table" w:styleId="GridTable1Light">
    <w:name w:val="Grid Table 1 Light"/>
    <w:basedOn w:val="TableNormal"/>
    <w:uiPriority w:val="46"/>
    <w:rsid w:val="00AC0237"/>
    <w:rPr>
      <w:rFonts w:eastAsia="Times New Roman"/>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aracteresdenotaderodap">
    <w:name w:val="Caracteres de nota de rodapé"/>
    <w:rsid w:val="00A21011"/>
  </w:style>
  <w:style w:type="paragraph" w:customStyle="1" w:styleId="Header1">
    <w:name w:val="Header1"/>
    <w:basedOn w:val="Normal"/>
    <w:rsid w:val="004101B0"/>
    <w:pPr>
      <w:tabs>
        <w:tab w:val="center" w:pos="4153"/>
        <w:tab w:val="right" w:pos="9072"/>
      </w:tabs>
    </w:pPr>
    <w:rPr>
      <w:rFonts w:eastAsia="Times New Roman"/>
      <w:sz w:val="18"/>
      <w:lang w:val="en-US"/>
    </w:rPr>
  </w:style>
  <w:style w:type="paragraph" w:customStyle="1" w:styleId="a1">
    <w:name w:val="표제목"/>
    <w:uiPriority w:val="5"/>
    <w:rsid w:val="004101B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36" w:lineRule="auto"/>
      <w:textAlignment w:val="baseline"/>
    </w:pPr>
    <w:rPr>
      <w:rFonts w:ascii="NanumGothic" w:eastAsia="NanumGothic"/>
      <w:b/>
      <w:color w:val="000000"/>
      <w:spacing w:val="-10"/>
      <w:w w:val="93"/>
      <w:shd w:val="clear" w:color="000000" w:fill="auto"/>
    </w:rPr>
  </w:style>
  <w:style w:type="table" w:customStyle="1" w:styleId="TableGrid16">
    <w:name w:val="Table Grid16"/>
    <w:basedOn w:val="TableNormal"/>
    <w:next w:val="TableGrid"/>
    <w:rsid w:val="00E85B8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E0EA4"/>
    <w:rPr>
      <w:rFonts w:asciiTheme="minorHAnsi" w:eastAsiaTheme="minorHAnsi" w:hAnsiTheme="minorHAnsi" w:cstheme="minorBidi"/>
      <w:sz w:val="22"/>
      <w:szCs w:val="22"/>
      <w:lang w:val="pt-B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ctive">
    <w:name w:val="Objective"/>
    <w:basedOn w:val="Normal"/>
    <w:next w:val="BodyText"/>
    <w:rsid w:val="00ED27A6"/>
    <w:pPr>
      <w:spacing w:before="240" w:after="220" w:line="220" w:lineRule="atLeast"/>
      <w:jc w:val="left"/>
    </w:pPr>
    <w:rPr>
      <w:rFonts w:ascii="Cambria" w:eastAsia="Times New Roman" w:hAnsi="Cambria" w:cs="Times New Roman"/>
      <w:lang w:val="en-IE" w:eastAsia="en-IE"/>
    </w:rPr>
  </w:style>
  <w:style w:type="character" w:customStyle="1" w:styleId="fontstyle01">
    <w:name w:val="fontstyle01"/>
    <w:basedOn w:val="DefaultParagraphFont"/>
    <w:rsid w:val="00ED27A6"/>
    <w:rPr>
      <w:rFonts w:ascii="Calibri" w:hAnsi="Calibri" w:cs="Calibri" w:hint="default"/>
      <w:b w:val="0"/>
      <w:bCs w:val="0"/>
      <w:i w:val="0"/>
      <w:iCs w:val="0"/>
      <w:color w:val="000000"/>
      <w:sz w:val="22"/>
      <w:szCs w:val="22"/>
    </w:rPr>
  </w:style>
  <w:style w:type="paragraph" w:customStyle="1" w:styleId="Nopaper">
    <w:name w:val="No paper"/>
    <w:basedOn w:val="BodyText"/>
    <w:link w:val="NopaperChar"/>
    <w:qFormat/>
    <w:rsid w:val="00EA7675"/>
    <w:pPr>
      <w:spacing w:before="120"/>
    </w:pPr>
    <w:rPr>
      <w:i/>
      <w:lang w:val="en-US"/>
    </w:rPr>
  </w:style>
  <w:style w:type="paragraph" w:styleId="E-mailSignature">
    <w:name w:val="E-mail Signature"/>
    <w:basedOn w:val="Normal"/>
    <w:link w:val="E-mailSignatureChar"/>
    <w:rsid w:val="003B169D"/>
  </w:style>
  <w:style w:type="character" w:customStyle="1" w:styleId="NopaperChar">
    <w:name w:val="No paper Char"/>
    <w:basedOn w:val="BodyTextChar"/>
    <w:link w:val="Nopaper"/>
    <w:rsid w:val="00EA7675"/>
    <w:rPr>
      <w:rFonts w:asciiTheme="minorHAnsi" w:hAnsiTheme="minorHAnsi" w:cstheme="minorHAnsi"/>
      <w:i/>
      <w:sz w:val="22"/>
      <w:szCs w:val="22"/>
      <w:lang w:val="en-GB" w:eastAsia="en-US"/>
    </w:rPr>
  </w:style>
  <w:style w:type="character" w:customStyle="1" w:styleId="E-mailSignatureChar">
    <w:name w:val="E-mail Signature Char"/>
    <w:basedOn w:val="DefaultParagraphFont"/>
    <w:link w:val="E-mailSignature"/>
    <w:rsid w:val="003B169D"/>
    <w:rPr>
      <w:rFonts w:asciiTheme="minorHAnsi" w:hAnsiTheme="minorHAnsi" w:cstheme="minorHAnsi"/>
      <w:sz w:val="22"/>
      <w:szCs w:val="22"/>
      <w:lang w:val="en-GB" w:eastAsia="en-US"/>
    </w:rPr>
  </w:style>
  <w:style w:type="paragraph" w:styleId="HTMLAddress">
    <w:name w:val="HTML Address"/>
    <w:basedOn w:val="Normal"/>
    <w:link w:val="HTMLAddressChar"/>
    <w:rsid w:val="003B169D"/>
    <w:rPr>
      <w:i/>
      <w:iCs/>
    </w:rPr>
  </w:style>
  <w:style w:type="character" w:customStyle="1" w:styleId="HTMLAddressChar">
    <w:name w:val="HTML Address Char"/>
    <w:basedOn w:val="DefaultParagraphFont"/>
    <w:link w:val="HTMLAddress"/>
    <w:rsid w:val="003B169D"/>
    <w:rPr>
      <w:rFonts w:asciiTheme="minorHAnsi" w:hAnsiTheme="minorHAnsi" w:cstheme="minorHAnsi"/>
      <w:i/>
      <w:iCs/>
      <w:sz w:val="22"/>
      <w:szCs w:val="22"/>
      <w:lang w:val="en-GB" w:eastAsia="en-US"/>
    </w:rPr>
  </w:style>
  <w:style w:type="paragraph" w:styleId="IntenseQuote">
    <w:name w:val="Intense Quote"/>
    <w:basedOn w:val="Normal"/>
    <w:next w:val="Normal"/>
    <w:link w:val="IntenseQuoteChar"/>
    <w:uiPriority w:val="30"/>
    <w:rsid w:val="003B169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B169D"/>
    <w:rPr>
      <w:rFonts w:asciiTheme="minorHAnsi" w:hAnsiTheme="minorHAnsi" w:cstheme="minorHAnsi"/>
      <w:i/>
      <w:iCs/>
      <w:color w:val="4472C4" w:themeColor="accent1"/>
      <w:sz w:val="22"/>
      <w:szCs w:val="22"/>
      <w:lang w:val="en-GB" w:eastAsia="en-US"/>
    </w:rPr>
  </w:style>
  <w:style w:type="paragraph" w:styleId="Quote">
    <w:name w:val="Quote"/>
    <w:basedOn w:val="Normal"/>
    <w:next w:val="Normal"/>
    <w:link w:val="QuoteChar"/>
    <w:uiPriority w:val="29"/>
    <w:rsid w:val="003B169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B169D"/>
    <w:rPr>
      <w:rFonts w:asciiTheme="minorHAnsi" w:hAnsiTheme="minorHAnsi" w:cstheme="minorHAnsi"/>
      <w:i/>
      <w:iCs/>
      <w:color w:val="404040" w:themeColor="text1" w:themeTint="BF"/>
      <w:sz w:val="22"/>
      <w:szCs w:val="22"/>
      <w:lang w:val="en-GB" w:eastAsia="en-US"/>
    </w:rPr>
  </w:style>
  <w:style w:type="paragraph" w:styleId="TOCHeading">
    <w:name w:val="TOC Heading"/>
    <w:basedOn w:val="Heading1"/>
    <w:next w:val="Normal"/>
    <w:uiPriority w:val="39"/>
    <w:unhideWhenUsed/>
    <w:qFormat/>
    <w:rsid w:val="003B169D"/>
    <w:pPr>
      <w:keepLines/>
      <w:numPr>
        <w:numId w:val="0"/>
      </w:numPr>
      <w:tabs>
        <w:tab w:val="clear" w:pos="567"/>
      </w:tabs>
      <w:spacing w:after="0"/>
      <w:jc w:val="both"/>
      <w:outlineLvl w:val="9"/>
    </w:pPr>
    <w:rPr>
      <w:rFonts w:asciiTheme="majorHAnsi" w:eastAsiaTheme="majorEastAsia" w:hAnsiTheme="majorHAnsi" w:cstheme="majorBidi"/>
      <w:b w:val="0"/>
      <w:caps w:val="0"/>
      <w:noProof w:val="0"/>
      <w:color w:val="2F5496" w:themeColor="accent1" w:themeShade="BF"/>
      <w:sz w:val="32"/>
      <w:szCs w:val="32"/>
      <w:lang w:val="en-GB"/>
    </w:rPr>
  </w:style>
  <w:style w:type="paragraph" w:customStyle="1" w:styleId="Tableheading">
    <w:name w:val="Table heading"/>
    <w:basedOn w:val="Caption"/>
    <w:link w:val="TableheadingChar"/>
    <w:qFormat/>
    <w:rsid w:val="00F570D5"/>
    <w:pPr>
      <w:jc w:val="left"/>
    </w:pPr>
  </w:style>
  <w:style w:type="character" w:customStyle="1" w:styleId="CaptionChar">
    <w:name w:val="Caption Char"/>
    <w:basedOn w:val="DefaultParagraphFont"/>
    <w:link w:val="Caption"/>
    <w:rsid w:val="00F144B9"/>
    <w:rPr>
      <w:rFonts w:asciiTheme="minorHAnsi" w:hAnsiTheme="minorHAnsi" w:cstheme="minorHAnsi"/>
      <w:i/>
      <w:color w:val="7F7F7F" w:themeColor="text1" w:themeTint="80"/>
      <w:sz w:val="22"/>
      <w:szCs w:val="22"/>
      <w:lang w:eastAsia="en-US"/>
    </w:rPr>
  </w:style>
  <w:style w:type="character" w:customStyle="1" w:styleId="TableheadingChar">
    <w:name w:val="Table heading Char"/>
    <w:basedOn w:val="CaptionChar"/>
    <w:link w:val="Tableheading"/>
    <w:rsid w:val="00F570D5"/>
    <w:rPr>
      <w:rFonts w:asciiTheme="minorHAnsi" w:hAnsiTheme="minorHAnsi" w:cstheme="minorHAnsi"/>
      <w:i/>
      <w:color w:val="7F7F7F" w:themeColor="text1" w:themeTint="80"/>
      <w:sz w:val="22"/>
      <w:szCs w:val="22"/>
      <w:lang w:eastAsia="en-US"/>
    </w:rPr>
  </w:style>
  <w:style w:type="paragraph" w:customStyle="1" w:styleId="Heading4a">
    <w:name w:val="Heading 4a"/>
    <w:basedOn w:val="Heading3"/>
    <w:next w:val="BodyText"/>
    <w:link w:val="Heading4aChar"/>
    <w:qFormat/>
    <w:rsid w:val="005E77A8"/>
    <w:pPr>
      <w:numPr>
        <w:ilvl w:val="3"/>
      </w:numPr>
    </w:pPr>
    <w:rPr>
      <w:bCs/>
      <w:iCs/>
    </w:rPr>
  </w:style>
  <w:style w:type="character" w:customStyle="1" w:styleId="Heading4aChar">
    <w:name w:val="Heading 4a Char"/>
    <w:basedOn w:val="Heading3Char"/>
    <w:link w:val="Heading4a"/>
    <w:rsid w:val="005E77A8"/>
    <w:rPr>
      <w:rFonts w:asciiTheme="minorHAnsi" w:hAnsiTheme="minorHAnsi" w:cstheme="minorHAnsi"/>
      <w:bCs/>
      <w:i/>
      <w:iCs/>
      <w:color w:val="00558C"/>
      <w:sz w:val="22"/>
      <w:szCs w:val="22"/>
      <w:lang w:val="en-GB" w:eastAsia="en-US"/>
    </w:rPr>
  </w:style>
  <w:style w:type="paragraph" w:customStyle="1" w:styleId="Editionnumber">
    <w:name w:val="Edition number"/>
    <w:basedOn w:val="Normal"/>
    <w:rsid w:val="00B040F4"/>
    <w:pPr>
      <w:spacing w:line="216" w:lineRule="atLeast"/>
      <w:jc w:val="left"/>
    </w:pPr>
    <w:rPr>
      <w:rFonts w:eastAsiaTheme="minorHAnsi" w:cstheme="minorBidi"/>
      <w:b/>
      <w:color w:val="4472C4" w:themeColor="accent1"/>
      <w:sz w:val="50"/>
      <w:szCs w:val="50"/>
    </w:rPr>
  </w:style>
  <w:style w:type="paragraph" w:customStyle="1" w:styleId="Documentdate">
    <w:name w:val="Document date"/>
    <w:basedOn w:val="Normal"/>
    <w:link w:val="DocumentdateChar"/>
    <w:rsid w:val="00B040F4"/>
    <w:pPr>
      <w:spacing w:line="216" w:lineRule="atLeast"/>
      <w:jc w:val="left"/>
    </w:pPr>
    <w:rPr>
      <w:rFonts w:eastAsiaTheme="minorHAnsi" w:cstheme="minorBidi"/>
      <w:b/>
      <w:color w:val="00558C"/>
      <w:sz w:val="28"/>
    </w:rPr>
  </w:style>
  <w:style w:type="character" w:customStyle="1" w:styleId="DocumentdateChar">
    <w:name w:val="Document date Char"/>
    <w:basedOn w:val="DefaultParagraphFont"/>
    <w:link w:val="Documentdate"/>
    <w:rsid w:val="00B040F4"/>
    <w:rPr>
      <w:rFonts w:asciiTheme="minorHAnsi" w:eastAsiaTheme="minorHAnsi" w:hAnsiTheme="minorHAnsi" w:cstheme="minorBidi"/>
      <w:b/>
      <w:color w:val="00558C"/>
      <w:sz w:val="28"/>
      <w:szCs w:val="22"/>
      <w:lang w:val="en-GB" w:eastAsia="en-US"/>
    </w:rPr>
  </w:style>
  <w:style w:type="paragraph" w:customStyle="1" w:styleId="Abbreviations">
    <w:name w:val="Abbreviations"/>
    <w:basedOn w:val="Normal"/>
    <w:qFormat/>
    <w:rsid w:val="006C5F74"/>
    <w:pPr>
      <w:spacing w:after="60" w:line="216" w:lineRule="atLeast"/>
      <w:ind w:left="1418" w:hanging="1418"/>
      <w:jc w:val="left"/>
    </w:pPr>
    <w:rPr>
      <w:rFonts w:eastAsiaTheme="minorHAnsi" w:cstheme="minorBidi"/>
    </w:rPr>
  </w:style>
  <w:style w:type="paragraph" w:customStyle="1" w:styleId="Heading1separationline">
    <w:name w:val="Heading 1 separation line"/>
    <w:basedOn w:val="Normal"/>
    <w:next w:val="BodyText"/>
    <w:rsid w:val="00647369"/>
    <w:pPr>
      <w:pBdr>
        <w:bottom w:val="single" w:sz="8" w:space="1" w:color="4472C4" w:themeColor="accent1"/>
      </w:pBdr>
      <w:spacing w:after="120" w:line="90" w:lineRule="exact"/>
      <w:ind w:right="8789"/>
      <w:jc w:val="left"/>
    </w:pPr>
    <w:rPr>
      <w:rFonts w:eastAsiaTheme="minorHAnsi" w:cstheme="minorBidi"/>
      <w:color w:val="000000" w:themeColor="text1"/>
    </w:rPr>
  </w:style>
  <w:style w:type="paragraph" w:customStyle="1" w:styleId="Heading2separationline">
    <w:name w:val="Heading 2 separation line"/>
    <w:basedOn w:val="Normal"/>
    <w:next w:val="BodyText"/>
    <w:rsid w:val="00073E5F"/>
    <w:pPr>
      <w:pBdr>
        <w:bottom w:val="single" w:sz="4" w:space="1" w:color="575756"/>
      </w:pBdr>
      <w:spacing w:after="60" w:line="110" w:lineRule="exact"/>
      <w:ind w:right="8787"/>
      <w:jc w:val="left"/>
    </w:pPr>
    <w:rPr>
      <w:rFonts w:eastAsiaTheme="minorHAnsi" w:cstheme="minorBidi"/>
      <w:color w:val="00558C"/>
    </w:rPr>
  </w:style>
  <w:style w:type="paragraph" w:customStyle="1" w:styleId="Bullet2">
    <w:name w:val="Bullet 2"/>
    <w:basedOn w:val="Normal"/>
    <w:link w:val="Bullet2Char"/>
    <w:qFormat/>
    <w:rsid w:val="00A340DA"/>
    <w:pPr>
      <w:numPr>
        <w:numId w:val="19"/>
      </w:numPr>
      <w:spacing w:after="120"/>
      <w:ind w:left="1162" w:hanging="425"/>
      <w:jc w:val="left"/>
    </w:pPr>
    <w:rPr>
      <w:rFonts w:eastAsiaTheme="minorHAnsi" w:cstheme="minorBidi"/>
      <w:color w:val="000000" w:themeColor="text1"/>
    </w:rPr>
  </w:style>
  <w:style w:type="character" w:customStyle="1" w:styleId="Bullet2Char">
    <w:name w:val="Bullet 2 Char"/>
    <w:basedOn w:val="DefaultParagraphFont"/>
    <w:link w:val="Bullet2"/>
    <w:rsid w:val="00A340DA"/>
    <w:rPr>
      <w:rFonts w:asciiTheme="minorHAnsi" w:eastAsiaTheme="minorHAnsi" w:hAnsiTheme="minorHAnsi" w:cstheme="minorBidi"/>
      <w:color w:val="000000" w:themeColor="text1"/>
      <w:sz w:val="22"/>
      <w:szCs w:val="22"/>
      <w:lang w:val="en-GB" w:eastAsia="en-US"/>
    </w:rPr>
  </w:style>
  <w:style w:type="paragraph" w:customStyle="1" w:styleId="NumberedList1">
    <w:name w:val="Numbered_List1"/>
    <w:basedOn w:val="ListParagraph"/>
    <w:qFormat/>
    <w:rsid w:val="000029D4"/>
    <w:pPr>
      <w:numPr>
        <w:numId w:val="26"/>
      </w:numPr>
      <w:tabs>
        <w:tab w:val="clear" w:pos="0"/>
        <w:tab w:val="num" w:pos="360"/>
      </w:tabs>
      <w:suppressAutoHyphens/>
      <w:spacing w:after="0" w:line="276" w:lineRule="auto"/>
      <w:ind w:firstLine="0"/>
      <w:contextualSpacing/>
    </w:pPr>
    <w:rPr>
      <w:rFonts w:ascii="Helvetica" w:eastAsia="Helvetica" w:hAnsi="Helvetica" w:cstheme="minorBidi"/>
      <w:color w:val="000000" w:themeColor="text1"/>
      <w:sz w:val="24"/>
      <w:szCs w:val="22"/>
      <w:lang w:val="en-GB"/>
    </w:rPr>
  </w:style>
  <w:style w:type="paragraph" w:customStyle="1" w:styleId="Tablecomment">
    <w:name w:val="Table_comment"/>
    <w:basedOn w:val="Normal"/>
    <w:qFormat/>
    <w:rsid w:val="007A13A4"/>
    <w:pPr>
      <w:suppressAutoHyphens/>
      <w:ind w:left="108" w:right="108"/>
      <w:jc w:val="left"/>
    </w:pPr>
    <w:rPr>
      <w:rFonts w:ascii="Helvetica" w:eastAsia="Helvetica" w:hAnsi="Helvetica" w:cstheme="minorBidi"/>
      <w:i/>
      <w:color w:val="191919" w:themeColor="text1" w:themeTint="E6"/>
      <w:sz w:val="20"/>
    </w:rPr>
  </w:style>
  <w:style w:type="paragraph" w:customStyle="1" w:styleId="Tabletext">
    <w:name w:val="Table text"/>
    <w:basedOn w:val="Normal"/>
    <w:qFormat/>
    <w:rsid w:val="001663F4"/>
    <w:pPr>
      <w:spacing w:before="60" w:after="60" w:line="216" w:lineRule="atLeast"/>
      <w:ind w:left="113" w:right="113"/>
      <w:jc w:val="left"/>
    </w:pPr>
    <w:rPr>
      <w:rFonts w:eastAsiaTheme="minorHAnsi" w:cstheme="minorBidi"/>
      <w:color w:val="000000" w:themeColor="text1"/>
      <w:sz w:val="20"/>
    </w:rPr>
  </w:style>
  <w:style w:type="paragraph" w:customStyle="1" w:styleId="ListofFigures">
    <w:name w:val="List of Figures"/>
    <w:basedOn w:val="Normal"/>
    <w:next w:val="Normal"/>
    <w:rsid w:val="00DE5702"/>
    <w:pPr>
      <w:spacing w:after="240" w:line="480" w:lineRule="atLeast"/>
      <w:jc w:val="left"/>
    </w:pPr>
    <w:rPr>
      <w:rFonts w:eastAsiaTheme="minorHAnsi" w:cstheme="minorBidi"/>
      <w:b/>
      <w:color w:val="ED7D31" w:themeColor="accent2"/>
      <w:sz w:val="40"/>
      <w:szCs w:val="40"/>
    </w:rPr>
  </w:style>
  <w:style w:type="paragraph" w:customStyle="1" w:styleId="Tablecaption">
    <w:name w:val="Table caption"/>
    <w:basedOn w:val="Caption"/>
    <w:next w:val="BodyText"/>
    <w:qFormat/>
    <w:rsid w:val="00DE105F"/>
    <w:pPr>
      <w:numPr>
        <w:numId w:val="29"/>
      </w:numPr>
      <w:tabs>
        <w:tab w:val="left" w:pos="851"/>
      </w:tabs>
      <w:spacing w:before="240" w:after="240" w:line="216" w:lineRule="atLeast"/>
    </w:pPr>
    <w:rPr>
      <w:rFonts w:eastAsiaTheme="minorHAnsi" w:cstheme="minorBidi"/>
      <w:bCs/>
      <w:color w:val="575756"/>
      <w:lang w:val="en-GB"/>
    </w:rPr>
  </w:style>
  <w:style w:type="paragraph" w:customStyle="1" w:styleId="Style2">
    <w:name w:val="Style2"/>
    <w:basedOn w:val="TOC3"/>
    <w:autoRedefine/>
    <w:rsid w:val="00A04CD0"/>
    <w:pPr>
      <w:tabs>
        <w:tab w:val="left" w:pos="1985"/>
        <w:tab w:val="right" w:leader="dot" w:pos="9781"/>
        <w:tab w:val="right" w:pos="10195"/>
      </w:tabs>
      <w:spacing w:after="60" w:line="216" w:lineRule="atLeast"/>
      <w:ind w:left="1134" w:hanging="709"/>
      <w:jc w:val="left"/>
    </w:pPr>
    <w:rPr>
      <w:rFonts w:eastAsiaTheme="minorEastAsia" w:cstheme="minorBidi"/>
      <w:noProo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7760">
      <w:bodyDiv w:val="1"/>
      <w:marLeft w:val="0"/>
      <w:marRight w:val="0"/>
      <w:marTop w:val="0"/>
      <w:marBottom w:val="0"/>
      <w:divBdr>
        <w:top w:val="none" w:sz="0" w:space="0" w:color="auto"/>
        <w:left w:val="none" w:sz="0" w:space="0" w:color="auto"/>
        <w:bottom w:val="none" w:sz="0" w:space="0" w:color="auto"/>
        <w:right w:val="none" w:sz="0" w:space="0" w:color="auto"/>
      </w:divBdr>
    </w:div>
    <w:div w:id="474446793">
      <w:bodyDiv w:val="1"/>
      <w:marLeft w:val="0"/>
      <w:marRight w:val="0"/>
      <w:marTop w:val="0"/>
      <w:marBottom w:val="0"/>
      <w:divBdr>
        <w:top w:val="none" w:sz="0" w:space="0" w:color="auto"/>
        <w:left w:val="none" w:sz="0" w:space="0" w:color="auto"/>
        <w:bottom w:val="none" w:sz="0" w:space="0" w:color="auto"/>
        <w:right w:val="none" w:sz="0" w:space="0" w:color="auto"/>
      </w:divBdr>
    </w:div>
    <w:div w:id="628971449">
      <w:bodyDiv w:val="1"/>
      <w:marLeft w:val="0"/>
      <w:marRight w:val="0"/>
      <w:marTop w:val="0"/>
      <w:marBottom w:val="0"/>
      <w:divBdr>
        <w:top w:val="none" w:sz="0" w:space="0" w:color="auto"/>
        <w:left w:val="none" w:sz="0" w:space="0" w:color="auto"/>
        <w:bottom w:val="none" w:sz="0" w:space="0" w:color="auto"/>
        <w:right w:val="none" w:sz="0" w:space="0" w:color="auto"/>
      </w:divBdr>
    </w:div>
    <w:div w:id="1179930203">
      <w:bodyDiv w:val="1"/>
      <w:marLeft w:val="0"/>
      <w:marRight w:val="0"/>
      <w:marTop w:val="0"/>
      <w:marBottom w:val="0"/>
      <w:divBdr>
        <w:top w:val="none" w:sz="0" w:space="0" w:color="auto"/>
        <w:left w:val="none" w:sz="0" w:space="0" w:color="auto"/>
        <w:bottom w:val="none" w:sz="0" w:space="0" w:color="auto"/>
        <w:right w:val="none" w:sz="0" w:space="0" w:color="auto"/>
      </w:divBdr>
    </w:div>
    <w:div w:id="1242642783">
      <w:bodyDiv w:val="1"/>
      <w:marLeft w:val="0"/>
      <w:marRight w:val="0"/>
      <w:marTop w:val="0"/>
      <w:marBottom w:val="0"/>
      <w:divBdr>
        <w:top w:val="none" w:sz="0" w:space="0" w:color="auto"/>
        <w:left w:val="none" w:sz="0" w:space="0" w:color="auto"/>
        <w:bottom w:val="none" w:sz="0" w:space="0" w:color="auto"/>
        <w:right w:val="none" w:sz="0" w:space="0" w:color="auto"/>
      </w:divBdr>
    </w:div>
    <w:div w:id="161606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microsoft.com/office/2018/08/relationships/commentsExtensible" Target="commentsExtensible.xml"/><Relationship Id="rId21" Type="http://schemas.openxmlformats.org/officeDocument/2006/relationships/header" Target="header7.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microsoft.com/office/2016/09/relationships/commentsIds" Target="commentsIds.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commentsExtended" Target="commentsExtended.xml"/><Relationship Id="rId32" Type="http://schemas.openxmlformats.org/officeDocument/2006/relationships/header" Target="header8.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omments" Target="comments.xml"/><Relationship Id="rId28" Type="http://schemas.openxmlformats.org/officeDocument/2006/relationships/hyperlink" Target="https://iacs.org.uk/resolutions/unified-requirements/ur-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yperlink" Target="https://wwwcdn.imo.org/localresources/en/KnowledgeCentre/IndexofIMOResolutions/MSCResolutions/MSC.530(10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s://iho.int/uploads/user/pubs/standards/s-100/S-100_5.2.0_Final_Clean.pdf" TargetMode="External"/><Relationship Id="rId30" Type="http://schemas.openxmlformats.org/officeDocument/2006/relationships/hyperlink" Target="https://iacs.org.uk/resolutions/unified-requirements/ur-e"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5.png"/></Relationships>
</file>

<file path=word/_rels/header10.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gergeta\Local%20Settings\Temporary%20Internet%20Files\Content.IE5\GF9F2MBD\DBV2006%20Full%20Paper%20template%20Ver%2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IMO16</b:Tag>
    <b:SourceType>Report</b:SourceType>
    <b:Guid>{79383D91-2ED9-4F94-BEAE-505796A3D13C}</b:Guid>
    <b:Author>
      <b:Author>
        <b:Corporate>IMO</b:Corporate>
      </b:Author>
    </b:Author>
    <b:Title>MEASURES TO ENHANCE MARITIME SECURITY, The Guidelines on cybersecurity on board ships. MSC 96/4/1.</b:Title>
    <b:Year>2016</b:Year>
    <b:RefOrder>1</b:RefOrder>
  </b:Source>
  <b:Source>
    <b:Tag>Dep16</b:Tag>
    <b:SourceType>Report</b:SourceType>
    <b:Guid>{35474C11-D87E-4F81-AA6D-E4307B8AF835}</b:Guid>
    <b:Author>
      <b:Author>
        <b:Corporate>Department For Transport</b:Corporate>
      </b:Author>
    </b:Author>
    <b:Title>Code of Practice: Cyber Security for Ports and Port Systems</b:Title>
    <b:Year>2016</b:Year>
    <b:RefOrder>2</b:RefOrder>
  </b:Source>
  <b:Source>
    <b:Tag>IMO17</b:Tag>
    <b:SourceType>Report</b:SourceType>
    <b:Guid>{7EB35BF7-69D2-4F9F-ACAA-563EE8EA85A4}</b:Guid>
    <b:Author>
      <b:Author>
        <b:Corporate>IMO</b:Corporate>
      </b:Author>
    </b:Author>
    <b:Title>MARITIME CYBER RISK MANAGEMENT IN SAFETY MANAGEMENT SYSTEMS. MSC.428(98)</b:Title>
    <b:Year>2017</b:Year>
    <b:RefOrder>3</b:RefOrder>
  </b:Source>
  <b:Source>
    <b:Tag>BIM20</b:Tag>
    <b:SourceType>Report</b:SourceType>
    <b:Guid>{D27B855C-5A5D-44FD-8459-A6096CE8DEA1}</b:Guid>
    <b:Author>
      <b:Author>
        <b:Corporate>BIMCO</b:Corporate>
      </b:Author>
    </b:Author>
    <b:Title>The Guidelines on Cyber Security Onboard Ships, Version 4.0</b:Title>
    <b:Year>2020</b:Year>
    <b:RefOrder>4</b:RefOrder>
  </b:Source>
  <b:Source>
    <b:Tag>IEC21</b:Tag>
    <b:SourceType>Report</b:SourceType>
    <b:Guid>{0F11FD9C-EF8C-4180-A847-5BADC516145F}</b:Guid>
    <b:Author>
      <b:Author>
        <b:Corporate>IEC</b:Corporate>
      </b:Author>
    </b:Author>
    <b:Title>Maritime navigation and radiocommunication equipment and systems - Cybersecurity - General requirements, methods of testing and required test results. IEC 63154:2021</b:Title>
    <b:Year>2021</b:Year>
    <b:RefOrder>5</b:RefOrder>
  </b:Source>
  <b:Source>
    <b:Tag>OSQ22</b:Tag>
    <b:SourceType>InternetSite</b:SourceType>
    <b:Guid>{4A466E3D-34A9-436B-B07F-3342DB561502}</b:Guid>
    <b:Author>
      <b:Author>
        <b:Corporate>OSQZSS</b:Corporate>
      </b:Author>
    </b:Author>
    <b:Title>Software-Defined GPS Signal Simulator</b:Title>
    <b:InternetSiteTitle>Github</b:InternetSiteTitle>
    <b:Year>2022</b:Year>
    <b:Month>October</b:Month>
    <b:Day>14th</b:Day>
    <b:URL>https://github.com/osqzss/gps-sdr-sim</b:URL>
    <b:ProductionCompany>Github</b:ProductionCompany>
    <b:RefOrder>6</b:RefOrder>
  </b:Source>
  <b:Source>
    <b:Tag>Tre20</b:Tag>
    <b:SourceType>InternetSite</b:SourceType>
    <b:Guid>{8EA0228E-B935-48E9-AA69-F363604EC64F}</b:Guid>
    <b:Author>
      <b:Author>
        <b:Corporate>TrendMicro</b:Corporate>
      </b:Author>
    </b:Author>
    <b:Title>Toolkit for research purposes in AIS</b:Title>
    <b:ProductionCompany>Github</b:ProductionCompany>
    <b:Year>2020</b:Year>
    <b:Month>August</b:Month>
    <b:Day>20th</b:Day>
    <b:URL>https://github.com/trendmicro/ais</b:URL>
    <b:RefOrder>7</b:RefOrder>
  </b:Source>
  <b:Source>
    <b:Tag>Gar181</b:Tag>
    <b:SourceType>ConferenceProceedings</b:SourceType>
    <b:Guid>{08469670-33B1-4E14-8B7E-A4ABC1A6FE72}</b:Guid>
    <b:Author>
      <b:Author>
        <b:NameList>
          <b:Person>
            <b:Last>Wimpenny</b:Last>
            <b:First>Gareth</b:First>
          </b:Person>
          <b:Person>
            <b:Last>Šafář</b:Last>
            <b:First>Jan</b:First>
          </b:Person>
          <b:Person>
            <b:Last>Grant</b:Last>
            <b:First>Alan</b:First>
          </b:Person>
        </b:NameList>
      </b:Author>
    </b:Author>
    <b:Title>Public Key Authentication for AIS and the VHF Data Exchange System (VDES)</b:Title>
    <b:Year>2018</b:Year>
    <b:ConferenceName>ION GNSS+</b:ConferenceName>
    <b:City>Florida, USA</b:City>
    <b:RefOrder>8</b:RefOrder>
  </b:Source>
  <b:Source>
    <b:Tag>Wim22</b:Tag>
    <b:SourceType>JournalArticle</b:SourceType>
    <b:Guid>{B2FBDB48-A33A-453D-8FD4-87D2561B1BE6}</b:Guid>
    <b:Title>Securing the Automatic Identification System (AIS): Using public key cryptography to prevent spoofing whilst retaining backwards compatibility</b:Title>
    <b:Year>2022</b:Year>
    <b:Author>
      <b:Author>
        <b:NameList>
          <b:Person>
            <b:Last>Wimpenny</b:Last>
            <b:First>Gareth</b:First>
          </b:Person>
          <b:Person>
            <b:Last>Šafář</b:Last>
            <b:First>Jan</b:First>
          </b:Person>
          <b:Person>
            <b:Last>Grant</b:Last>
            <b:First>Alan</b:First>
          </b:Person>
          <b:Person>
            <b:Last>Bransby</b:Last>
            <b:First>Martin.</b:First>
          </b:Person>
        </b:NameList>
      </b:Author>
    </b:Author>
    <b:JournalName>Journal of Navigation</b:JournalName>
    <b:Pages>333-345</b:Pages>
    <b:Volume>75</b:Volume>
    <b:RefOrder>9</b:RefOrder>
  </b:Source>
  <b:Source>
    <b:Tag>GWi17</b:Tag>
    <b:SourceType>ConferenceProceedings</b:SourceType>
    <b:Guid>{9C8038B7-537F-4023-8AE8-0E9905226920}</b:Guid>
    <b:Title>Cyber-Security and a Potential Role for the Maritime Cloud</b:Title>
    <b:Year>2017</b:Year>
    <b:City>Portland, Oregon, USA</b:City>
    <b:Author>
      <b:Author>
        <b:NameList>
          <b:Person>
            <b:Last>Wimpenny</b:Last>
            <b:First>G.</b:First>
          </b:Person>
          <b:Person>
            <b:Last>Šafář</b:Last>
            <b:First>J.</b:First>
          </b:Person>
          <b:Person>
            <b:Last>Grant</b:Last>
            <b:First>A.</b:First>
          </b:Person>
          <b:Person>
            <b:Last>Bransby</b:Last>
            <b:First>M.</b:First>
          </b:Person>
          <b:Person>
            <b:Last>Ward</b:Last>
            <b:First>N.</b:First>
          </b:Person>
        </b:NameList>
      </b:Author>
    </b:Author>
    <b:ConferenceName>ION GNSS+</b:ConferenceName>
    <b:RefOrder>10</b:RefOrder>
  </b:Source>
  <b:Source>
    <b:Tag>Mar</b:Tag>
    <b:SourceType>InternetSite</b:SourceType>
    <b:Guid>{B5F54F08-CBEA-4E9A-BA2B-2856F074B86A}</b:Guid>
    <b:Title>Maritime Identity Registry</b:Title>
    <b:Author>
      <b:Author>
        <b:Corporate>Maritime Connectivity Platform</b:Corporate>
      </b:Author>
    </b:Author>
    <b:URL>https://maritimeconnectivity.net/mcp-documents/#MIR</b:URL>
    <b:RefOrder>11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00049-A1EF-41CF-B81A-9FD1BF447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432D2D-D9F2-4477-8136-9CF0A56A23CF}">
  <ds:schemaRefs>
    <ds:schemaRef ds:uri="http://schemas.openxmlformats.org/officeDocument/2006/bibliography"/>
  </ds:schemaRefs>
</ds:datastoreItem>
</file>

<file path=customXml/itemProps3.xml><?xml version="1.0" encoding="utf-8"?>
<ds:datastoreItem xmlns:ds="http://schemas.openxmlformats.org/officeDocument/2006/customXml" ds:itemID="{D5FDC2FB-9500-44B6-A7BA-95BA7070BAA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C3656318-0EE2-412C-AE7F-2060B4C2E0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Settings\kgergeta\Local Settings\Temporary Internet Files\Content.IE5\GF9F2MBD\DBV2006 Full Paper template Ver 0.dot</Template>
  <TotalTime>6</TotalTime>
  <Pages>25</Pages>
  <Words>5827</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Robinson</dc:creator>
  <cp:keywords/>
  <cp:lastModifiedBy>Ramin Miraftabi</cp:lastModifiedBy>
  <cp:revision>3</cp:revision>
  <cp:lastPrinted>2023-05-26T16:21:00Z</cp:lastPrinted>
  <dcterms:created xsi:type="dcterms:W3CDTF">2025-09-25T11:57:00Z</dcterms:created>
  <dcterms:modified xsi:type="dcterms:W3CDTF">2025-09-25T12:34:00Z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ContentTypeId">
    <vt:lpwstr>0x010100FB4C6AB7F4ADAA4ABC48D93214FE8FD2</vt:lpwstr>
  </property>
  <property fmtid="{D5CDD505-2E9C-101B-9397-08002B2CF9AE}" pid="5" name="MediaServiceImageTags">
    <vt:lpwstr/>
  </property>
  <property fmtid="{D5CDD505-2E9C-101B-9397-08002B2CF9AE}" pid="6" name="GrammarlyDocumentId">
    <vt:lpwstr>c055c1003f672e6148de6343eff4d0ab0c151b5ad183faaa04655d7299a56211</vt:lpwstr>
  </property>
</Properties>
</file>